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396" w:rsidRDefault="002D4396" w:rsidP="002D4396">
      <w:pPr>
        <w:spacing w:line="240" w:lineRule="auto"/>
        <w:jc w:val="center"/>
        <w:rPr>
          <w:b/>
          <w:sz w:val="24"/>
          <w:szCs w:val="24"/>
        </w:rPr>
      </w:pPr>
    </w:p>
    <w:p w:rsidR="002D4396" w:rsidRDefault="002D4396" w:rsidP="002D4396">
      <w:pPr>
        <w:spacing w:line="240" w:lineRule="auto"/>
        <w:jc w:val="center"/>
        <w:rPr>
          <w:b/>
          <w:sz w:val="24"/>
          <w:szCs w:val="24"/>
        </w:rPr>
      </w:pPr>
    </w:p>
    <w:p w:rsidR="002D4396" w:rsidRPr="004C3C6D" w:rsidRDefault="004C3C6D" w:rsidP="002D43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outlineLvl w:val="0"/>
        <w:rPr>
          <w:b/>
          <w:sz w:val="32"/>
          <w:szCs w:val="32"/>
        </w:rPr>
      </w:pPr>
      <w:r w:rsidRPr="004C3C6D">
        <w:rPr>
          <w:b/>
          <w:sz w:val="72"/>
          <w:szCs w:val="72"/>
        </w:rPr>
        <w:t>Atris</w:t>
      </w:r>
      <w:r w:rsidRPr="004C3C6D">
        <w:rPr>
          <w:b/>
          <w:sz w:val="32"/>
          <w:szCs w:val="32"/>
        </w:rPr>
        <w:t xml:space="preserve"> s.r.o.,Občanská 1116/18,710 00  Ostrava-Slezská Ostrava</w:t>
      </w:r>
    </w:p>
    <w:p w:rsidR="002D4396" w:rsidRDefault="002D4396" w:rsidP="002D4396">
      <w:pPr>
        <w:spacing w:after="0"/>
        <w:jc w:val="center"/>
        <w:outlineLvl w:val="0"/>
        <w:rPr>
          <w:sz w:val="32"/>
          <w:szCs w:val="32"/>
        </w:rPr>
      </w:pPr>
    </w:p>
    <w:p w:rsidR="002D4396" w:rsidRDefault="0046564C" w:rsidP="002D4396">
      <w:pPr>
        <w:spacing w:after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Název akce</w:t>
      </w:r>
      <w:r w:rsidR="002D4396">
        <w:rPr>
          <w:b/>
          <w:sz w:val="32"/>
          <w:szCs w:val="32"/>
        </w:rPr>
        <w:t>:</w:t>
      </w:r>
    </w:p>
    <w:p w:rsidR="002D4396" w:rsidRDefault="002A38D7" w:rsidP="002D4396">
      <w:pPr>
        <w:spacing w:after="0"/>
        <w:jc w:val="center"/>
        <w:outlineLvl w:val="0"/>
        <w:rPr>
          <w:rFonts w:ascii="Arial" w:hAnsi="Arial" w:cs="Arial"/>
          <w:b/>
          <w:bCs/>
          <w:caps/>
          <w:spacing w:val="20"/>
          <w:sz w:val="32"/>
          <w:szCs w:val="32"/>
        </w:rPr>
      </w:pPr>
      <w:r>
        <w:rPr>
          <w:rFonts w:ascii="Arial" w:hAnsi="Arial" w:cs="Arial"/>
          <w:b/>
          <w:bCs/>
          <w:caps/>
          <w:spacing w:val="20"/>
          <w:sz w:val="32"/>
          <w:szCs w:val="32"/>
        </w:rPr>
        <w:t>„REKONSTRUKCE A VYBAVENÍ ODBORNÝCH UČEBEN NA ZŠ DRUŽBY</w:t>
      </w:r>
      <w:r w:rsidR="00A71E2F">
        <w:rPr>
          <w:rFonts w:ascii="Arial" w:hAnsi="Arial" w:cs="Arial"/>
          <w:b/>
          <w:bCs/>
          <w:caps/>
          <w:spacing w:val="20"/>
          <w:sz w:val="32"/>
          <w:szCs w:val="32"/>
        </w:rPr>
        <w:t xml:space="preserve"> </w:t>
      </w:r>
      <w:r w:rsidR="002D4396">
        <w:rPr>
          <w:rFonts w:ascii="Arial" w:hAnsi="Arial" w:cs="Arial"/>
          <w:b/>
          <w:bCs/>
          <w:caps/>
          <w:spacing w:val="20"/>
          <w:sz w:val="32"/>
          <w:szCs w:val="32"/>
        </w:rPr>
        <w:t>“</w:t>
      </w:r>
    </w:p>
    <w:p w:rsidR="002D4396" w:rsidRDefault="002D4396" w:rsidP="002D4396">
      <w:pPr>
        <w:spacing w:after="0"/>
        <w:jc w:val="center"/>
        <w:outlineLvl w:val="0"/>
        <w:rPr>
          <w:rFonts w:ascii="Arial" w:hAnsi="Arial" w:cs="Arial"/>
          <w:b/>
          <w:bCs/>
          <w:caps/>
          <w:spacing w:val="20"/>
          <w:sz w:val="32"/>
          <w:szCs w:val="32"/>
        </w:rPr>
      </w:pPr>
    </w:p>
    <w:p w:rsidR="002D4396" w:rsidRPr="002D4396" w:rsidRDefault="002D4396" w:rsidP="002D4396">
      <w:pPr>
        <w:spacing w:after="0"/>
        <w:jc w:val="center"/>
        <w:outlineLvl w:val="0"/>
        <w:rPr>
          <w:rFonts w:ascii="Calibri" w:hAnsi="Calibri" w:cs="Times New Roman"/>
          <w:b/>
          <w:sz w:val="28"/>
          <w:szCs w:val="28"/>
        </w:rPr>
      </w:pPr>
      <w:r w:rsidRPr="002D4396">
        <w:rPr>
          <w:b/>
          <w:sz w:val="28"/>
          <w:szCs w:val="28"/>
        </w:rPr>
        <w:t>Investor:</w:t>
      </w:r>
    </w:p>
    <w:p w:rsidR="002D4396" w:rsidRPr="002D4396" w:rsidRDefault="00B73DBC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STATUTÁRNÍ MĚSTO </w:t>
      </w:r>
      <w:r w:rsidR="002A38D7">
        <w:rPr>
          <w:b/>
          <w:sz w:val="28"/>
          <w:szCs w:val="28"/>
        </w:rPr>
        <w:t>KARVINÁ</w:t>
      </w:r>
    </w:p>
    <w:p w:rsidR="002D4396" w:rsidRPr="002D4396" w:rsidRDefault="002A38D7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FRYŠTÁTSKÁ 72/1</w:t>
      </w:r>
    </w:p>
    <w:p w:rsidR="002D4396" w:rsidRPr="002D4396" w:rsidRDefault="002A38D7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733 24  KARVINÁ - FRYŠTÁT</w:t>
      </w:r>
    </w:p>
    <w:p w:rsidR="002D4396" w:rsidRPr="002D4396" w:rsidRDefault="002D4396" w:rsidP="002D4396">
      <w:pPr>
        <w:spacing w:after="0"/>
        <w:jc w:val="center"/>
        <w:outlineLvl w:val="0"/>
        <w:rPr>
          <w:b/>
          <w:sz w:val="28"/>
          <w:szCs w:val="28"/>
        </w:rPr>
      </w:pPr>
    </w:p>
    <w:p w:rsidR="002D4396" w:rsidRPr="002D4396" w:rsidRDefault="002D4396" w:rsidP="002D4396">
      <w:pPr>
        <w:spacing w:after="0"/>
        <w:jc w:val="center"/>
        <w:outlineLvl w:val="0"/>
        <w:rPr>
          <w:b/>
          <w:sz w:val="28"/>
          <w:szCs w:val="28"/>
        </w:rPr>
      </w:pPr>
      <w:r w:rsidRPr="002D4396">
        <w:rPr>
          <w:b/>
          <w:sz w:val="28"/>
          <w:szCs w:val="28"/>
        </w:rPr>
        <w:t>Místo investice:</w:t>
      </w:r>
    </w:p>
    <w:p w:rsidR="002D4396" w:rsidRDefault="002B7151" w:rsidP="002A38D7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Základní</w:t>
      </w:r>
      <w:r w:rsidR="002A38D7">
        <w:rPr>
          <w:b/>
          <w:sz w:val="28"/>
          <w:szCs w:val="28"/>
        </w:rPr>
        <w:t xml:space="preserve"> škola a Mateřská škola Družby,Karviná,p.o.</w:t>
      </w:r>
    </w:p>
    <w:p w:rsidR="002A38D7" w:rsidRPr="002D4396" w:rsidRDefault="002A38D7" w:rsidP="002A38D7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Tř.Družby 1383/1</w:t>
      </w:r>
    </w:p>
    <w:p w:rsidR="002D4396" w:rsidRPr="002D4396" w:rsidRDefault="002A38D7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735 06  Karviná - Nové Město</w:t>
      </w:r>
    </w:p>
    <w:p w:rsidR="002D4396" w:rsidRDefault="002D4396" w:rsidP="002D4396">
      <w:pPr>
        <w:spacing w:after="0"/>
        <w:jc w:val="center"/>
        <w:outlineLvl w:val="0"/>
        <w:rPr>
          <w:b/>
          <w:sz w:val="24"/>
          <w:szCs w:val="24"/>
        </w:rPr>
      </w:pPr>
    </w:p>
    <w:p w:rsidR="002D4396" w:rsidRDefault="002B7151" w:rsidP="002D4396">
      <w:pPr>
        <w:spacing w:after="0"/>
        <w:jc w:val="center"/>
        <w:outlineLvl w:val="0"/>
        <w:rPr>
          <w:b/>
          <w:sz w:val="72"/>
          <w:szCs w:val="72"/>
        </w:rPr>
      </w:pPr>
      <w:r>
        <w:rPr>
          <w:b/>
          <w:sz w:val="72"/>
          <w:szCs w:val="72"/>
        </w:rPr>
        <w:t>TECHNICKÁ SPECIFIKACE</w:t>
      </w:r>
    </w:p>
    <w:p w:rsidR="002D4396" w:rsidRDefault="002D4396" w:rsidP="002D4396">
      <w:pPr>
        <w:spacing w:after="0"/>
        <w:jc w:val="center"/>
        <w:outlineLvl w:val="0"/>
        <w:rPr>
          <w:b/>
          <w:sz w:val="24"/>
          <w:szCs w:val="24"/>
        </w:rPr>
      </w:pPr>
    </w:p>
    <w:p w:rsidR="002D4396" w:rsidRDefault="002D4396" w:rsidP="002D4396">
      <w:pPr>
        <w:spacing w:after="0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PŘÍLOHA K VÝKRESOVÉ DOKUMENTACI:</w:t>
      </w:r>
    </w:p>
    <w:p w:rsidR="002D4396" w:rsidRDefault="002D4396" w:rsidP="002D4396">
      <w:pPr>
        <w:spacing w:after="0"/>
        <w:jc w:val="center"/>
        <w:outlineLvl w:val="0"/>
        <w:rPr>
          <w:b/>
          <w:sz w:val="32"/>
          <w:szCs w:val="32"/>
        </w:rPr>
      </w:pPr>
    </w:p>
    <w:p w:rsidR="000E0D64" w:rsidRDefault="000E0D64" w:rsidP="005075F5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0B6C71" w:rsidRDefault="000B6C71" w:rsidP="005075F5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0B6C71" w:rsidRDefault="000B6C71" w:rsidP="005075F5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0B6C71" w:rsidRDefault="000B6C71" w:rsidP="005075F5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0B6C71" w:rsidRDefault="000B6C71" w:rsidP="005075F5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0B6C71" w:rsidRDefault="000B6C71" w:rsidP="002D4396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</w:p>
    <w:p w:rsidR="002B7151" w:rsidRDefault="003942DC" w:rsidP="002D4396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32"/>
          <w:szCs w:val="32"/>
          <w:u w:val="single"/>
        </w:rPr>
        <w:lastRenderedPageBreak/>
        <w:t>1</w:t>
      </w:r>
      <w:r w:rsidR="00EA21EF">
        <w:rPr>
          <w:b/>
          <w:color w:val="000000" w:themeColor="text1"/>
          <w:sz w:val="32"/>
          <w:szCs w:val="32"/>
          <w:u w:val="single"/>
        </w:rPr>
        <w:t xml:space="preserve">.NP  </w:t>
      </w:r>
    </w:p>
    <w:p w:rsidR="004C3C6D" w:rsidRDefault="00EA21EF" w:rsidP="004C3C6D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  <w:r>
        <w:rPr>
          <w:b/>
          <w:color w:val="000000" w:themeColor="text1"/>
          <w:sz w:val="56"/>
          <w:szCs w:val="56"/>
        </w:rPr>
        <w:t xml:space="preserve">Jazyková </w:t>
      </w:r>
      <w:r w:rsidR="009D6C62">
        <w:rPr>
          <w:b/>
          <w:color w:val="000000" w:themeColor="text1"/>
          <w:sz w:val="56"/>
          <w:szCs w:val="56"/>
        </w:rPr>
        <w:t xml:space="preserve"> učebna</w:t>
      </w:r>
      <w:r w:rsidR="00F962C7">
        <w:rPr>
          <w:b/>
          <w:color w:val="000000" w:themeColor="text1"/>
          <w:sz w:val="56"/>
          <w:szCs w:val="56"/>
        </w:rPr>
        <w:t xml:space="preserve"> </w:t>
      </w:r>
    </w:p>
    <w:p w:rsidR="002308A9" w:rsidRDefault="002308A9" w:rsidP="002308A9">
      <w:pPr>
        <w:spacing w:line="240" w:lineRule="auto"/>
        <w:outlineLvl w:val="0"/>
        <w:rPr>
          <w:szCs w:val="20"/>
        </w:rPr>
      </w:pPr>
    </w:p>
    <w:p w:rsidR="002308A9" w:rsidRDefault="002308A9" w:rsidP="002308A9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3792256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0" name="Textové po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2308A9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0" o:spid="_x0000_s1026" type="#_x0000_t202" style="position:absolute;left:0;text-align:left;margin-left:359.65pt;margin-top:1.65pt;width:88.5pt;height:21.75pt;z-index:25379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" fillcolor="#a5a5a5 [2092]" stroked="f">
                <v:textbox>
                  <w:txbxContent>
                    <w:p w:rsidR="00623FF8" w:rsidRDefault="00623FF8" w:rsidP="002308A9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793280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2308A9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9" o:spid="_x0000_s1027" type="#_x0000_t202" style="position:absolute;left:0;text-align:left;margin-left:359.65pt;margin-top:23.4pt;width:88.5pt;height:33pt;z-index:25379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" fillcolor="#a5a5a5 [2092]" stroked="f">
                <v:textbox>
                  <w:txbxContent>
                    <w:p w:rsidR="00623FF8" w:rsidRDefault="00623FF8" w:rsidP="002308A9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794304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2308A9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Rohový stůl kantora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8" o:spid="_x0000_s1028" type="#_x0000_t202" style="position:absolute;left:0;text-align:left;margin-left:-1.1pt;margin-top:1.65pt;width:354.65pt;height:21.75pt;z-index:25379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" fillcolor="#a5a5a5 [2092]" stroked="f">
                <v:textbox>
                  <w:txbxContent>
                    <w:p w:rsidR="00623FF8" w:rsidRDefault="00623FF8" w:rsidP="002308A9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Rohový stůl kantora</w:t>
                      </w:r>
                    </w:p>
                  </w:txbxContent>
                </v:textbox>
              </v:shape>
            </w:pict>
          </mc:Fallback>
        </mc:AlternateContent>
      </w:r>
    </w:p>
    <w:p w:rsidR="002308A9" w:rsidRDefault="002308A9" w:rsidP="002308A9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 w:rsidR="00EA21EF">
        <w:rPr>
          <w:b/>
          <w:color w:val="000000" w:themeColor="text1"/>
        </w:rPr>
        <w:t>š.1950/hl.1718</w:t>
      </w:r>
      <w:r>
        <w:rPr>
          <w:b/>
          <w:color w:val="000000" w:themeColor="text1"/>
        </w:rPr>
        <w:t>/v.750</w:t>
      </w:r>
      <w:r w:rsidR="00EA21EF">
        <w:rPr>
          <w:b/>
          <w:color w:val="000000" w:themeColor="text1"/>
        </w:rPr>
        <w:t>/1050</w:t>
      </w:r>
      <w:r>
        <w:rPr>
          <w:b/>
          <w:color w:val="000000" w:themeColor="text1"/>
        </w:rPr>
        <w:t xml:space="preserve">mm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2308A9" w:rsidRDefault="002308A9" w:rsidP="002308A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308A9" w:rsidRDefault="002308A9" w:rsidP="006B390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Vrchní pracovní deska s výsuvem na klávesnici na kuličkovém výsuvu musí být vyrobená z lamina</w:t>
      </w:r>
      <w:r w:rsidR="00EA21EF">
        <w:rPr>
          <w:color w:val="000000" w:themeColor="text1"/>
        </w:rPr>
        <w:t>tové dřevotřísky v dekoru buk</w:t>
      </w:r>
      <w:r>
        <w:rPr>
          <w:color w:val="000000" w:themeColor="text1"/>
        </w:rPr>
        <w:t xml:space="preserve"> je plošně slepená na min tl.36mm. </w:t>
      </w:r>
      <w:r w:rsidR="00EA21EF">
        <w:rPr>
          <w:color w:val="000000" w:themeColor="text1"/>
        </w:rPr>
        <w:t>Stolová deska musí mít osazena 4</w:t>
      </w:r>
      <w:r>
        <w:rPr>
          <w:color w:val="000000" w:themeColor="text1"/>
        </w:rPr>
        <w:t>x kabelovou průchodku pr.60 mm.</w:t>
      </w:r>
      <w:r w:rsidR="00EA21EF">
        <w:rPr>
          <w:color w:val="000000" w:themeColor="text1"/>
        </w:rPr>
        <w:t xml:space="preserve"> </w:t>
      </w:r>
      <w:r>
        <w:rPr>
          <w:color w:val="000000" w:themeColor="text1"/>
        </w:rPr>
        <w:t>Konstrukce stolu bude vyrobena z laminátov</w:t>
      </w:r>
      <w:r w:rsidR="00EA21EF">
        <w:rPr>
          <w:color w:val="000000" w:themeColor="text1"/>
        </w:rPr>
        <w:t>é dřevotřísky 18 mm dekor buk  v kombinaci s modrou a oranžovou</w:t>
      </w:r>
      <w:r>
        <w:rPr>
          <w:color w:val="000000" w:themeColor="text1"/>
        </w:rPr>
        <w:t xml:space="preserve"> ,ABS 2 mm na všech hranách. Konstrukce stolu bude mít stavitelné nožky .</w:t>
      </w:r>
      <w:r w:rsidR="006B3901">
        <w:rPr>
          <w:color w:val="000000" w:themeColor="text1"/>
        </w:rPr>
        <w:t>Součástí stolu je zvýšený předělový pult š2022v1050hl200 vyrobený z laminatové dřevotřísky v dekoru buk je plošně slepená na min tl.36mm,na všech hranách ABS 2 mm.</w:t>
      </w:r>
    </w:p>
    <w:p w:rsidR="002308A9" w:rsidRDefault="002308A9" w:rsidP="002308A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Součásti stolu   je </w:t>
      </w:r>
      <w:r w:rsidR="006B3901">
        <w:rPr>
          <w:color w:val="000000" w:themeColor="text1"/>
        </w:rPr>
        <w:t xml:space="preserve">1x </w:t>
      </w:r>
      <w:r w:rsidR="00EA21EF">
        <w:rPr>
          <w:color w:val="000000" w:themeColor="text1"/>
        </w:rPr>
        <w:t xml:space="preserve">kontejner </w:t>
      </w:r>
      <w:r w:rsidR="006B3901">
        <w:rPr>
          <w:color w:val="000000" w:themeColor="text1"/>
        </w:rPr>
        <w:t xml:space="preserve">s centrálním zámkem </w:t>
      </w:r>
      <w:r w:rsidR="00EA21EF">
        <w:rPr>
          <w:color w:val="000000" w:themeColor="text1"/>
        </w:rPr>
        <w:t>se 4-mi ks šuplíků š450/hl57</w:t>
      </w:r>
      <w:r>
        <w:rPr>
          <w:color w:val="000000" w:themeColor="text1"/>
        </w:rPr>
        <w:t>0/v714mm  a kováním vyšší třídy s dotahem včetně</w:t>
      </w:r>
      <w:r w:rsidR="006B3901">
        <w:rPr>
          <w:color w:val="000000" w:themeColor="text1"/>
        </w:rPr>
        <w:t xml:space="preserve"> 1 ks skříňky s dveřmi a zámkem  s plastovou šedou roletou</w:t>
      </w:r>
      <w:r>
        <w:rPr>
          <w:color w:val="000000" w:themeColor="text1"/>
        </w:rPr>
        <w:t xml:space="preserve"> se zámkem</w:t>
      </w:r>
      <w:r w:rsidR="006B3901">
        <w:rPr>
          <w:color w:val="000000" w:themeColor="text1"/>
        </w:rPr>
        <w:t xml:space="preserve"> š600/hl570/v714mm  </w:t>
      </w:r>
      <w:r>
        <w:rPr>
          <w:color w:val="000000" w:themeColor="text1"/>
        </w:rPr>
        <w:t>. Dále je pod stolem  skříňk</w:t>
      </w:r>
      <w:r w:rsidR="006B3901">
        <w:rPr>
          <w:color w:val="000000" w:themeColor="text1"/>
        </w:rPr>
        <w:t>a na elektroinstalaci š200/hl570</w:t>
      </w:r>
      <w:r>
        <w:rPr>
          <w:color w:val="000000" w:themeColor="text1"/>
        </w:rPr>
        <w:t>/v714mm a</w:t>
      </w:r>
      <w:r w:rsidR="006B3901">
        <w:rPr>
          <w:color w:val="000000" w:themeColor="text1"/>
        </w:rPr>
        <w:t xml:space="preserve"> 1x </w:t>
      </w:r>
      <w:r>
        <w:rPr>
          <w:color w:val="000000" w:themeColor="text1"/>
        </w:rPr>
        <w:t xml:space="preserve"> vozík na PC s kolečkami š</w:t>
      </w:r>
      <w:r w:rsidR="000B6C71">
        <w:rPr>
          <w:color w:val="000000" w:themeColor="text1"/>
        </w:rPr>
        <w:t>.</w:t>
      </w:r>
      <w:r>
        <w:rPr>
          <w:color w:val="000000" w:themeColor="text1"/>
        </w:rPr>
        <w:t>250xhl500v80 .Na všech hranách ABS 2 mm. Kontejner a skříňky musí být vyrobeny z laminátové d</w:t>
      </w:r>
      <w:r w:rsidR="006B3901">
        <w:rPr>
          <w:color w:val="000000" w:themeColor="text1"/>
        </w:rPr>
        <w:t>řevotřísky tl.18 mm dekor buk</w:t>
      </w:r>
      <w:r>
        <w:rPr>
          <w:color w:val="000000" w:themeColor="text1"/>
        </w:rPr>
        <w:t xml:space="preserve"> v</w:t>
      </w:r>
      <w:r w:rsidR="006B3901">
        <w:rPr>
          <w:color w:val="000000" w:themeColor="text1"/>
        </w:rPr>
        <w:t> kombinaci s oranžovou a modrou</w:t>
      </w:r>
      <w:r>
        <w:rPr>
          <w:color w:val="000000" w:themeColor="text1"/>
        </w:rPr>
        <w:t>,ABS 2 mm na všech hranách. Kontejner musí mít kovové úchytky s roztečí minimálně 128 mm v satin chromu.</w:t>
      </w:r>
    </w:p>
    <w:p w:rsidR="002308A9" w:rsidRDefault="002308A9" w:rsidP="002308A9">
      <w:pPr>
        <w:spacing w:line="240" w:lineRule="auto"/>
        <w:outlineLvl w:val="0"/>
      </w:pPr>
      <w:r>
        <w:rPr>
          <w:color w:val="000000" w:themeColor="text1"/>
        </w:rPr>
        <w:t>Veškeré konstrukční spoje musí být pevně lepené a spojené kolíky, tak aby byla zaručena dlouhodobá pevnost a kvalita produktu. Záda stolu(k lavici) budou pevné z lamina  tl.18 mm.</w:t>
      </w:r>
    </w:p>
    <w:p w:rsidR="002308A9" w:rsidRDefault="002308A9" w:rsidP="002308A9">
      <w:pPr>
        <w:spacing w:line="240" w:lineRule="auto"/>
        <w:outlineLvl w:val="0"/>
        <w:rPr>
          <w:color w:val="000000" w:themeColor="text1"/>
        </w:rPr>
      </w:pPr>
    </w:p>
    <w:p w:rsidR="002308A9" w:rsidRDefault="002308A9" w:rsidP="002308A9">
      <w:pPr>
        <w:spacing w:line="240" w:lineRule="auto"/>
        <w:outlineLvl w:val="0"/>
        <w:rPr>
          <w:szCs w:val="20"/>
        </w:rPr>
      </w:pPr>
    </w:p>
    <w:p w:rsidR="002308A9" w:rsidRDefault="002308A9" w:rsidP="002308A9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3795328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" name="Textové po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2308A9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4" o:spid="_x0000_s1029" type="#_x0000_t202" style="position:absolute;left:0;text-align:left;margin-left:359.65pt;margin-top:1.65pt;width:88.5pt;height:21.75pt;z-index:25379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GtBrgIAAFE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" fillcolor="#a5a5a5 [2092]" stroked="f">
                <v:textbox>
                  <w:txbxContent>
                    <w:p w:rsidR="00623FF8" w:rsidRDefault="00623FF8" w:rsidP="002308A9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796352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2308A9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" o:spid="_x0000_s1030" type="#_x0000_t202" style="position:absolute;left:0;text-align:left;margin-left:359.65pt;margin-top:23.4pt;width:88.5pt;height:33pt;z-index:25379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" fillcolor="#a5a5a5 [2092]" stroked="f">
                <v:textbox>
                  <w:txbxContent>
                    <w:p w:rsidR="00623FF8" w:rsidRDefault="00623FF8" w:rsidP="002308A9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797376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2308A9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Žák</w:t>
                            </w:r>
                            <w:r w:rsidR="00551287"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ovský  stůl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(imobilní žák)</w:t>
                            </w:r>
                          </w:p>
                          <w:p w:rsidR="00623FF8" w:rsidRDefault="00623FF8" w:rsidP="002308A9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" o:spid="_x0000_s1031" type="#_x0000_t202" style="position:absolute;left:0;text-align:left;margin-left:-1.1pt;margin-top:1.65pt;width:354.65pt;height:21.75pt;z-index:25379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" fillcolor="#a5a5a5 [2092]" stroked="f">
                <v:textbox>
                  <w:txbxContent>
                    <w:p w:rsidR="00623FF8" w:rsidRDefault="00623FF8" w:rsidP="002308A9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Žák</w:t>
                      </w:r>
                      <w:r w:rsidR="00551287"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ovský  stůl </w:t>
                      </w: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(imobilní žák)</w:t>
                      </w:r>
                    </w:p>
                    <w:p w:rsidR="00623FF8" w:rsidRDefault="00623FF8" w:rsidP="002308A9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308A9" w:rsidRDefault="002308A9" w:rsidP="002308A9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 w:rsidR="006B3901">
        <w:rPr>
          <w:b/>
          <w:color w:val="000000" w:themeColor="text1"/>
        </w:rPr>
        <w:t>š.1500/hl. 61</w:t>
      </w:r>
      <w:r>
        <w:rPr>
          <w:b/>
          <w:color w:val="000000" w:themeColor="text1"/>
        </w:rPr>
        <w:t xml:space="preserve">8 /v.750mm                                     POČET KS   </w:t>
      </w:r>
      <w:r w:rsidR="006B3901">
        <w:rPr>
          <w:b/>
          <w:color w:val="000000" w:themeColor="text1"/>
          <w:sz w:val="36"/>
          <w:szCs w:val="36"/>
        </w:rPr>
        <w:t>1</w:t>
      </w:r>
    </w:p>
    <w:p w:rsidR="002308A9" w:rsidRDefault="002308A9" w:rsidP="002308A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061A45" w:rsidRDefault="006B3901" w:rsidP="002308A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Vrchní pracovní deska s 2</w:t>
      </w:r>
      <w:r w:rsidR="002308A9">
        <w:rPr>
          <w:color w:val="000000" w:themeColor="text1"/>
        </w:rPr>
        <w:t xml:space="preserve"> ks výsuvu na klávesnici na kuličkovém po</w:t>
      </w:r>
      <w:r w:rsidR="00061A45">
        <w:rPr>
          <w:color w:val="000000" w:themeColor="text1"/>
        </w:rPr>
        <w:t>jezdu musí být vyrobená z laminá</w:t>
      </w:r>
      <w:r>
        <w:rPr>
          <w:color w:val="000000" w:themeColor="text1"/>
        </w:rPr>
        <w:t>tové dřevotřísky v dekoru buk  tl.25</w:t>
      </w:r>
      <w:r w:rsidR="002308A9">
        <w:rPr>
          <w:color w:val="000000" w:themeColor="text1"/>
        </w:rPr>
        <w:t>mm. Stolová deska musí mít osazena</w:t>
      </w:r>
      <w:r>
        <w:rPr>
          <w:color w:val="000000" w:themeColor="text1"/>
        </w:rPr>
        <w:t xml:space="preserve"> </w:t>
      </w:r>
      <w:r w:rsidR="002308A9">
        <w:rPr>
          <w:color w:val="000000" w:themeColor="text1"/>
        </w:rPr>
        <w:t>.Na nohách stolu z lamina o tl. 18mm rektifikační  rohové plastové návleky černé barvy</w:t>
      </w:r>
      <w:r>
        <w:rPr>
          <w:color w:val="000000" w:themeColor="text1"/>
        </w:rPr>
        <w:t xml:space="preserve"> + sada kotví</w:t>
      </w:r>
      <w:r w:rsidR="00061A45">
        <w:rPr>
          <w:color w:val="000000" w:themeColor="text1"/>
        </w:rPr>
        <w:t>cí</w:t>
      </w:r>
      <w:r>
        <w:rPr>
          <w:color w:val="000000" w:themeColor="text1"/>
        </w:rPr>
        <w:t>ch úhelníků s drážkou na kotvení stolů v sestavě do podlahy učebny</w:t>
      </w:r>
      <w:r w:rsidR="002308A9">
        <w:rPr>
          <w:color w:val="000000" w:themeColor="text1"/>
        </w:rPr>
        <w:t>.</w:t>
      </w:r>
      <w:r w:rsidR="00061A45">
        <w:rPr>
          <w:color w:val="000000" w:themeColor="text1"/>
        </w:rPr>
        <w:t xml:space="preserve"> </w:t>
      </w:r>
      <w:r w:rsidR="002308A9">
        <w:rPr>
          <w:color w:val="000000" w:themeColor="text1"/>
        </w:rPr>
        <w:t>Stolov</w:t>
      </w:r>
      <w:r>
        <w:rPr>
          <w:color w:val="000000" w:themeColor="text1"/>
        </w:rPr>
        <w:t>á deska má zvýšené čelo z buku</w:t>
      </w:r>
      <w:r w:rsidR="002308A9">
        <w:rPr>
          <w:color w:val="000000" w:themeColor="text1"/>
        </w:rPr>
        <w:t xml:space="preserve"> </w:t>
      </w:r>
      <w:r>
        <w:rPr>
          <w:color w:val="000000" w:themeColor="text1"/>
        </w:rPr>
        <w:t>a barevných vlisů modro- oranžových.</w:t>
      </w:r>
      <w:r w:rsidR="00061A45">
        <w:rPr>
          <w:color w:val="000000" w:themeColor="text1"/>
        </w:rPr>
        <w:t xml:space="preserve"> </w:t>
      </w:r>
      <w:r>
        <w:rPr>
          <w:color w:val="000000" w:themeColor="text1"/>
        </w:rPr>
        <w:t>Součásti stolu pro 2 žáky je kabelový prostor</w:t>
      </w:r>
      <w:r w:rsidR="00061A45">
        <w:rPr>
          <w:color w:val="000000" w:themeColor="text1"/>
        </w:rPr>
        <w:t xml:space="preserve"> </w:t>
      </w:r>
      <w:r>
        <w:rPr>
          <w:color w:val="000000" w:themeColor="text1"/>
        </w:rPr>
        <w:t>s odnímatelnou spodní krycí deskou</w:t>
      </w:r>
      <w:r w:rsidR="002308A9">
        <w:rPr>
          <w:color w:val="000000" w:themeColor="text1"/>
        </w:rPr>
        <w:t xml:space="preserve"> na vedení médií s osazením </w:t>
      </w:r>
      <w:r w:rsidR="00061A45">
        <w:rPr>
          <w:color w:val="000000" w:themeColor="text1"/>
        </w:rPr>
        <w:t xml:space="preserve">2ks </w:t>
      </w:r>
      <w:r w:rsidR="002308A9">
        <w:rPr>
          <w:color w:val="000000" w:themeColor="text1"/>
        </w:rPr>
        <w:t xml:space="preserve">datových zásuvek a </w:t>
      </w:r>
      <w:r w:rsidR="00061A45">
        <w:rPr>
          <w:color w:val="000000" w:themeColor="text1"/>
        </w:rPr>
        <w:t>2ks dvoj</w:t>
      </w:r>
      <w:r w:rsidR="002308A9">
        <w:rPr>
          <w:color w:val="000000" w:themeColor="text1"/>
        </w:rPr>
        <w:t>zásuvek 230V(elektroinstalace - dodávka interiéru).</w:t>
      </w:r>
    </w:p>
    <w:p w:rsidR="002308A9" w:rsidRDefault="002308A9" w:rsidP="002308A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stolu(k lavici) budou pevné z lamina  tl.18 mm.</w:t>
      </w:r>
    </w:p>
    <w:p w:rsidR="003B783A" w:rsidRDefault="003B783A" w:rsidP="003B783A">
      <w:pPr>
        <w:spacing w:line="240" w:lineRule="auto"/>
        <w:outlineLvl w:val="0"/>
        <w:rPr>
          <w:color w:val="000000" w:themeColor="text1"/>
        </w:rPr>
      </w:pPr>
    </w:p>
    <w:p w:rsidR="00061A45" w:rsidRDefault="00061A45" w:rsidP="00061A45">
      <w:pPr>
        <w:spacing w:line="240" w:lineRule="auto"/>
        <w:outlineLvl w:val="0"/>
        <w:rPr>
          <w:color w:val="000000" w:themeColor="text1"/>
        </w:rPr>
      </w:pPr>
    </w:p>
    <w:p w:rsidR="00061A45" w:rsidRDefault="00061A45" w:rsidP="00061A45">
      <w:pPr>
        <w:spacing w:line="240" w:lineRule="auto"/>
        <w:outlineLvl w:val="0"/>
        <w:rPr>
          <w:szCs w:val="20"/>
        </w:rPr>
      </w:pPr>
    </w:p>
    <w:p w:rsidR="00061A45" w:rsidRDefault="00061A45" w:rsidP="00061A45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4072832" behindDoc="0" locked="0" layoutInCell="1" allowOverlap="1" wp14:anchorId="382815CD" wp14:editId="74D918DC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5" name="Textové po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061A45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2815CD" id="Textové pole 5" o:spid="_x0000_s1032" type="#_x0000_t202" style="position:absolute;left:0;text-align:left;margin-left:359.65pt;margin-top:1.65pt;width:88.5pt;height:21.75pt;z-index:25407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C2gziS/gAAAOEBAAATAAAAAAAAAAAAAAAA&#10;AAAAAABbQ29udGVudF9UeXBlc10ueG1sUEsBAi0AFAAGAAgAAAAhADj9If/WAAAAlAEAAAsAAAAA&#10;AAAAAAAAAAAALwEAAF9yZWxzLy5yZWxzUEsBAi0AFAAGAAgAAAAhAEPOFsavAgAAUQUAAA4AAAAA&#10;AAAAAAAAAAAALg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623FF8" w:rsidRDefault="00623FF8" w:rsidP="00061A45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073856" behindDoc="0" locked="0" layoutInCell="1" allowOverlap="1" wp14:anchorId="479BA363" wp14:editId="38D7E35C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6" name="Textové po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061A45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BA363" id="Textové pole 6" o:spid="_x0000_s1033" type="#_x0000_t202" style="position:absolute;left:0;text-align:left;margin-left:359.65pt;margin-top:23.4pt;width:88.5pt;height:33pt;z-index:25407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" fillcolor="#a5a5a5 [2092]" stroked="f">
                <v:textbox>
                  <w:txbxContent>
                    <w:p w:rsidR="00623FF8" w:rsidRDefault="00623FF8" w:rsidP="00061A45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074880" behindDoc="0" locked="0" layoutInCell="1" allowOverlap="1" wp14:anchorId="4D3A0475" wp14:editId="45C9D3A5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7" name="Textové po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061A45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Žákovský  stůl</w:t>
                            </w:r>
                            <w:r w:rsidR="00551287"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trojmístný </w:t>
                            </w:r>
                          </w:p>
                          <w:p w:rsidR="00623FF8" w:rsidRDefault="00623FF8" w:rsidP="00061A45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3A0475" id="Textové pole 7" o:spid="_x0000_s1034" type="#_x0000_t202" style="position:absolute;left:0;text-align:left;margin-left:-1.1pt;margin-top:1.65pt;width:354.65pt;height:21.75pt;z-index:25407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" fillcolor="#a5a5a5 [2092]" stroked="f">
                <v:textbox>
                  <w:txbxContent>
                    <w:p w:rsidR="00623FF8" w:rsidRDefault="00623FF8" w:rsidP="00061A45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Žákovský  stůl</w:t>
                      </w:r>
                      <w:r w:rsidR="00551287"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trojmístný </w:t>
                      </w:r>
                    </w:p>
                    <w:p w:rsidR="00623FF8" w:rsidRDefault="00623FF8" w:rsidP="00061A45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61A45" w:rsidRDefault="00061A45" w:rsidP="00061A45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š.1800/hl. 618 /v.750mm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061A45" w:rsidRDefault="00061A45" w:rsidP="00061A4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061A45" w:rsidRDefault="00061A45" w:rsidP="00061A4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Vrchní pracovní deska s 3 ks výsuvu na klávesnici na kuličkovém pojezdu musí být vyrobená z laminátové dřevotřísky v dekoru buk  tl.25mm. Stolová deska musí mít osazena . Na nohách stolu z lamina o tl. 18mm rektifikační  rohové plastové návleky černé barvy + sada kotvícíh úhelníků s drážkou na kotvení stolů v sestavě do podlahy učebny. Stolová deska má zvýšené čelo z buku a barevných vlisů modro- oranžových. Součásti stolu pro 3 žáky je kabelový prostor s odnímatelnou spodní krycí deskou na vedení médií s osazením 3 ks datových zásuvek a 3ks dvojzásuvek 230V(elektroinstalace - dodávka interiéru).</w:t>
      </w:r>
    </w:p>
    <w:p w:rsidR="00061A45" w:rsidRDefault="00061A45" w:rsidP="00061A4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stolu(k lavici) budou pevné z lamina  tl.18 mm.</w:t>
      </w:r>
    </w:p>
    <w:p w:rsidR="00061A45" w:rsidRDefault="00061A45" w:rsidP="00061A45">
      <w:pPr>
        <w:spacing w:line="240" w:lineRule="auto"/>
        <w:outlineLvl w:val="0"/>
        <w:rPr>
          <w:color w:val="000000" w:themeColor="text1"/>
        </w:rPr>
      </w:pPr>
    </w:p>
    <w:p w:rsidR="00061A45" w:rsidRDefault="00061A45" w:rsidP="00061A45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076928" behindDoc="0" locked="0" layoutInCell="1" allowOverlap="1" wp14:anchorId="1745D4DE" wp14:editId="6D041167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4" name="Textové po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061A45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45D4DE" id="Textové pole 34" o:spid="_x0000_s1035" type="#_x0000_t202" style="position:absolute;left:0;text-align:left;margin-left:359.65pt;margin-top:1.65pt;width:88.5pt;height:21.75pt;z-index:25407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C2gziS/gAAAOEBAAATAAAAAAAAAAAAAAAA&#10;AAAAAABbQ29udGVudF9UeXBlc10ueG1sUEsBAi0AFAAGAAgAAAAhADj9If/WAAAAlAEAAAsAAAAA&#10;AAAAAAAAAAAALwEAAF9yZWxzLy5yZWxzUEsBAi0AFAAGAAgAAAAhAPmFEb6vAgAAUwUAAA4AAAAA&#10;AAAAAAAAAAAALg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623FF8" w:rsidRDefault="00623FF8" w:rsidP="00061A45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077952" behindDoc="0" locked="0" layoutInCell="1" allowOverlap="1" wp14:anchorId="501C8491" wp14:editId="71169B18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5" name="Textové po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061A45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1C8491" id="Textové pole 35" o:spid="_x0000_s1036" type="#_x0000_t202" style="position:absolute;left:0;text-align:left;margin-left:359.65pt;margin-top:23.4pt;width:88.5pt;height:33pt;z-index:25407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CIeJu1sAIAAFQ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623FF8" w:rsidRDefault="00623FF8" w:rsidP="00061A45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078976" behindDoc="0" locked="0" layoutInCell="1" allowOverlap="1" wp14:anchorId="0B48E18E" wp14:editId="0601C58D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6" name="Textové po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061A45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Žákovský  stůl</w:t>
                            </w:r>
                            <w:r w:rsidR="00551287"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dvoumístný</w:t>
                            </w:r>
                          </w:p>
                          <w:p w:rsidR="00623FF8" w:rsidRDefault="00623FF8" w:rsidP="00061A45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48E18E" id="Textové pole 36" o:spid="_x0000_s1037" type="#_x0000_t202" style="position:absolute;left:0;text-align:left;margin-left:-1.1pt;margin-top:1.65pt;width:354.65pt;height:21.75pt;z-index:25407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DANFFLsQIAAFQ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623FF8" w:rsidRDefault="00623FF8" w:rsidP="00061A45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Žákovský  stůl</w:t>
                      </w:r>
                      <w:r w:rsidR="00551287"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dvoumístný</w:t>
                      </w:r>
                    </w:p>
                    <w:p w:rsidR="00623FF8" w:rsidRDefault="00623FF8" w:rsidP="00061A45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61A45" w:rsidRDefault="00061A45" w:rsidP="00061A45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š.1200/hl. 618 /v.750mm                                     POČET KS   </w:t>
      </w:r>
      <w:r>
        <w:rPr>
          <w:b/>
          <w:color w:val="000000" w:themeColor="text1"/>
          <w:sz w:val="36"/>
          <w:szCs w:val="36"/>
        </w:rPr>
        <w:t>6</w:t>
      </w:r>
    </w:p>
    <w:p w:rsidR="00061A45" w:rsidRDefault="00061A45" w:rsidP="00061A4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061A45" w:rsidRDefault="00061A45" w:rsidP="00061A4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Vrchní pracovní deska s 2 ks výsuvu na klávesnici na kuličkovém pojezdu musí být vyrobená z laminátové dřevotřísky v dekoru buk  tl.25mm. Stolová deska musí mít osazena . Na nohách stolu z lamina o tl. 18mm rektifikační  rohové plastové návleky černé barvy + sada kotvícíh úhelníků s drážkou na kotvení stolů v sestavě do podlahy učebny. Stolová deska má zvýšené čelo z buku a barevných vlisů modro- oranžových. Součásti stolu pro 2 žáky je kabelový prostor s odnímatelnou spodní krycí deskou na vedení médií s osazením 2 ks datových zásuvek a 2ks dvojzásuvek 230V(elektroinstalace - dodávka interiéru).</w:t>
      </w:r>
    </w:p>
    <w:p w:rsidR="00061A45" w:rsidRDefault="00061A45" w:rsidP="00061A4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stolu(k lavici) budou pevné z lamina  tl.18 mm.</w:t>
      </w:r>
    </w:p>
    <w:p w:rsidR="00DA6BE0" w:rsidRDefault="00DA6BE0" w:rsidP="00DA6BE0">
      <w:pPr>
        <w:outlineLvl w:val="0"/>
        <w:rPr>
          <w:b/>
          <w:sz w:val="16"/>
          <w:szCs w:val="16"/>
        </w:rPr>
      </w:pPr>
    </w:p>
    <w:p w:rsidR="00DA6BE0" w:rsidRDefault="00DA6BE0" w:rsidP="00DA6BE0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082048" behindDoc="0" locked="0" layoutInCell="1" allowOverlap="1" wp14:anchorId="5F774BB9" wp14:editId="7EA0E0E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1" name="Textové po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774BB9" id="Textové pole 41" o:spid="_x0000_s1038" type="#_x0000_t202" style="position:absolute;left:0;text-align:left;margin-left:359.65pt;margin-top:1.65pt;width:88.5pt;height:21.75pt;z-index:25408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C2gziS/gAAAOEBAAATAAAAAAAAAAAAAAAA&#10;AAAAAABbQ29udGVudF9UeXBlc10ueG1sUEsBAi0AFAAGAAgAAAAhADj9If/WAAAAlAEAAAsAAAAA&#10;AAAAAAAAAAAALwEAAF9yZWxzLy5yZWxzUEsBAi0AFAAGAAgAAAAhAH4HrOOvAgAAVAUAAA4AAAAA&#10;AAAAAAAAAAAALg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083072" behindDoc="0" locked="0" layoutInCell="1" allowOverlap="1" wp14:anchorId="7CE00E6C" wp14:editId="3A963AA6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2" name="Textové po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Žákovská židle otočná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E00E6C" id="Textové pole 42" o:spid="_x0000_s1039" type="#_x0000_t202" style="position:absolute;left:0;text-align:left;margin-left:-1.1pt;margin-top:1.65pt;width:354.65pt;height:21.75pt;z-index:25408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Z6JI4rICAABUBQAADgAA&#10;AAAAAAAAAAAAAAAuAgAAZHJzL2Uyb0RvYy54bWxQSwECLQAUAAYACAAAACEAPD8xJNwAAAAHAQAA&#10;DwAAAAAAAAAAAAAAAAAMBQAAZHJzL2Rvd25yZXYueG1sUEsFBgAAAAAEAAQA8wAAABUGAAAAAA==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Žákovská židle otočná</w:t>
                      </w:r>
                    </w:p>
                  </w:txbxContent>
                </v:textbox>
              </v:shape>
            </w:pict>
          </mc:Fallback>
        </mc:AlternateContent>
      </w:r>
    </w:p>
    <w:p w:rsidR="00DA6BE0" w:rsidRDefault="00DA6BE0" w:rsidP="00DA6BE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081024" behindDoc="0" locked="0" layoutInCell="1" allowOverlap="1" wp14:anchorId="3054BE0F" wp14:editId="3E0C116D">
                <wp:simplePos x="0" y="0"/>
                <wp:positionH relativeFrom="column">
                  <wp:posOffset>4585970</wp:posOffset>
                </wp:positionH>
                <wp:positionV relativeFrom="paragraph">
                  <wp:posOffset>29845</wp:posOffset>
                </wp:positionV>
                <wp:extent cx="1123950" cy="561975"/>
                <wp:effectExtent l="0" t="0" r="0" b="9525"/>
                <wp:wrapNone/>
                <wp:docPr id="43" name="Textové po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561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4BE0F" id="Textové pole 43" o:spid="_x0000_s1040" type="#_x0000_t202" style="position:absolute;margin-left:361.1pt;margin-top:2.35pt;width:88.5pt;height:44.25pt;z-index:25408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" fillcolor="#a5a5a5 [2092]" stroked="f">
                <v:textbox>
                  <w:txbxContent>
                    <w:p w:rsidR="00623FF8" w:rsidRDefault="00623FF8" w:rsidP="00DA6BE0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 w:themeColor="text1"/>
        </w:rPr>
        <w:t xml:space="preserve">Rozměr:  </w:t>
      </w:r>
      <w:r w:rsidR="000B6C71" w:rsidRPr="000B6C71">
        <w:rPr>
          <w:b/>
          <w:color w:val="000000" w:themeColor="text1"/>
        </w:rPr>
        <w:t>cca</w:t>
      </w:r>
      <w:r w:rsidR="000B6C71">
        <w:rPr>
          <w:color w:val="000000" w:themeColor="text1"/>
        </w:rPr>
        <w:t xml:space="preserve"> </w:t>
      </w:r>
      <w:r>
        <w:rPr>
          <w:b/>
          <w:color w:val="000000" w:themeColor="text1"/>
        </w:rPr>
        <w:t>š.450 hl.570 v.860mm</w:t>
      </w:r>
      <w:r w:rsidR="000B6C71">
        <w:rPr>
          <w:b/>
          <w:color w:val="000000" w:themeColor="text1"/>
        </w:rPr>
        <w:tab/>
      </w:r>
      <w:r w:rsidR="000B6C71">
        <w:rPr>
          <w:b/>
          <w:color w:val="000000" w:themeColor="text1"/>
        </w:rPr>
        <w:tab/>
      </w:r>
      <w:r>
        <w:rPr>
          <w:b/>
          <w:color w:val="000000" w:themeColor="text1"/>
        </w:rPr>
        <w:t xml:space="preserve">POČET KS    </w:t>
      </w:r>
      <w:r>
        <w:rPr>
          <w:b/>
          <w:color w:val="000000" w:themeColor="text1"/>
          <w:sz w:val="36"/>
          <w:szCs w:val="36"/>
        </w:rPr>
        <w:t>20</w:t>
      </w:r>
    </w:p>
    <w:p w:rsidR="00DA6BE0" w:rsidRDefault="00DA6BE0" w:rsidP="00DA6BE0">
      <w:pPr>
        <w:spacing w:line="240" w:lineRule="auto"/>
        <w:outlineLvl w:val="0"/>
        <w:rPr>
          <w:color w:val="000000" w:themeColor="text1"/>
        </w:rPr>
      </w:pPr>
    </w:p>
    <w:p w:rsidR="00DA6BE0" w:rsidRDefault="00DA6BE0" w:rsidP="00DA6BE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DA6BE0" w:rsidRDefault="00DA6BE0" w:rsidP="00DA6BE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Plastová oranžová skořepina,zadní část perforovaná,plynový píst na černém nylonovém kříží,kluzáky,nosnost</w:t>
      </w:r>
      <w:r w:rsidR="0063121F">
        <w:rPr>
          <w:color w:val="000000" w:themeColor="text1"/>
        </w:rPr>
        <w:t xml:space="preserve"> min.</w:t>
      </w:r>
      <w:r>
        <w:rPr>
          <w:color w:val="000000" w:themeColor="text1"/>
        </w:rPr>
        <w:t xml:space="preserve"> 120 kg.</w:t>
      </w:r>
    </w:p>
    <w:p w:rsidR="00DA6BE0" w:rsidRDefault="00DA6BE0" w:rsidP="00DA6BE0">
      <w:pPr>
        <w:spacing w:line="240" w:lineRule="auto"/>
        <w:outlineLvl w:val="0"/>
        <w:rPr>
          <w:b/>
          <w:noProof/>
          <w:color w:val="000000" w:themeColor="text1"/>
          <w:sz w:val="36"/>
          <w:szCs w:val="36"/>
        </w:rPr>
      </w:pPr>
    </w:p>
    <w:p w:rsidR="00DA6BE0" w:rsidRDefault="00DA6BE0" w:rsidP="00DA6BE0">
      <w:pPr>
        <w:spacing w:line="240" w:lineRule="auto"/>
        <w:jc w:val="center"/>
        <w:outlineLvl w:val="0"/>
        <w:rPr>
          <w:b/>
          <w:color w:val="000000" w:themeColor="text1"/>
          <w:sz w:val="36"/>
          <w:szCs w:val="36"/>
        </w:rPr>
      </w:pPr>
      <w:r>
        <w:rPr>
          <w:b/>
          <w:noProof/>
          <w:color w:val="000000" w:themeColor="text1"/>
          <w:sz w:val="36"/>
          <w:szCs w:val="36"/>
        </w:rPr>
        <w:lastRenderedPageBreak/>
        <w:drawing>
          <wp:inline distT="0" distB="0" distL="0" distR="0" wp14:anchorId="7005637A" wp14:editId="19C63A35">
            <wp:extent cx="2571750" cy="1924050"/>
            <wp:effectExtent l="0" t="0" r="0" b="0"/>
            <wp:docPr id="44" name="Obrázek 44" descr="2013-12-20 14.24.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79" descr="2013-12-20 14.24.5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5717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6BE0" w:rsidRDefault="00DA6BE0" w:rsidP="00DA6BE0">
      <w:pPr>
        <w:outlineLvl w:val="0"/>
        <w:rPr>
          <w:b/>
          <w:sz w:val="16"/>
          <w:szCs w:val="16"/>
        </w:rPr>
      </w:pPr>
    </w:p>
    <w:p w:rsidR="000B6C71" w:rsidRDefault="000B6C71" w:rsidP="00DA6BE0">
      <w:pPr>
        <w:outlineLvl w:val="0"/>
        <w:rPr>
          <w:b/>
          <w:sz w:val="16"/>
          <w:szCs w:val="16"/>
        </w:rPr>
      </w:pPr>
    </w:p>
    <w:p w:rsidR="00DA6BE0" w:rsidRDefault="00DA6BE0" w:rsidP="00DA6BE0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085120" behindDoc="0" locked="0" layoutInCell="1" allowOverlap="1" wp14:anchorId="42E276CE" wp14:editId="04F49EEC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5" name="Textové po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E276CE" id="Textové pole 45" o:spid="_x0000_s1041" type="#_x0000_t202" style="position:absolute;left:0;text-align:left;margin-left:359.65pt;margin-top:1.65pt;width:88.5pt;height:21.75pt;z-index:25408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AQvTsNsAIAAFQ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086144" behindDoc="0" locked="0" layoutInCell="1" allowOverlap="1" wp14:anchorId="37816E4B" wp14:editId="7B7113AD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6" name="Textové po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16E4B" id="Textové pole 46" o:spid="_x0000_s1042" type="#_x0000_t202" style="position:absolute;left:0;text-align:left;margin-left:359.65pt;margin-top:23.4pt;width:88.5pt;height:33pt;z-index:25408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DF+YuEsAIAAFQ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623FF8" w:rsidRDefault="00623FF8" w:rsidP="00DA6BE0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087168" behindDoc="0" locked="0" layoutInCell="1" allowOverlap="1" wp14:anchorId="3C0CCB49" wp14:editId="51DF77AD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7" name="Textové po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Otočná židle kantora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0CCB49" id="Textové pole 47" o:spid="_x0000_s1043" type="#_x0000_t202" style="position:absolute;left:0;text-align:left;margin-left:-1.1pt;margin-top:1.65pt;width:354.65pt;height:21.75pt;z-index:25408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Otočná židle kantora</w:t>
                      </w:r>
                    </w:p>
                  </w:txbxContent>
                </v:textbox>
              </v:shape>
            </w:pict>
          </mc:Fallback>
        </mc:AlternateContent>
      </w:r>
    </w:p>
    <w:p w:rsidR="00DA6BE0" w:rsidRPr="0029225C" w:rsidRDefault="00DA6BE0" w:rsidP="00DA6BE0">
      <w:pPr>
        <w:spacing w:line="240" w:lineRule="auto"/>
        <w:outlineLvl w:val="0"/>
        <w:rPr>
          <w:b/>
          <w:color w:val="000000" w:themeColor="text1"/>
        </w:rPr>
      </w:pPr>
      <w:r>
        <w:rPr>
          <w:color w:val="000000" w:themeColor="text1"/>
        </w:rPr>
        <w:t xml:space="preserve">Rozměr:  :  </w:t>
      </w:r>
      <w:r w:rsidR="000B6C71" w:rsidRPr="000B6C71">
        <w:rPr>
          <w:b/>
          <w:color w:val="000000" w:themeColor="text1"/>
        </w:rPr>
        <w:t>cca</w:t>
      </w:r>
      <w:r w:rsidR="000B6C71">
        <w:rPr>
          <w:color w:val="000000" w:themeColor="text1"/>
        </w:rPr>
        <w:t xml:space="preserve"> </w:t>
      </w:r>
      <w:r>
        <w:rPr>
          <w:b/>
          <w:color w:val="000000" w:themeColor="text1"/>
        </w:rPr>
        <w:t>š.670/</w:t>
      </w:r>
      <w:r w:rsidR="0029225C">
        <w:rPr>
          <w:b/>
          <w:color w:val="000000" w:themeColor="text1"/>
        </w:rPr>
        <w:t xml:space="preserve">v.opěr. 510-580/v.sedu440-550 </w:t>
      </w:r>
      <w:r w:rsidR="000B6C71">
        <w:rPr>
          <w:b/>
          <w:color w:val="000000" w:themeColor="text1"/>
        </w:rPr>
        <w:tab/>
      </w:r>
      <w:r w:rsidR="0029225C">
        <w:rPr>
          <w:b/>
          <w:color w:val="000000" w:themeColor="text1"/>
        </w:rPr>
        <w:tab/>
      </w:r>
      <w:r>
        <w:rPr>
          <w:b/>
          <w:color w:val="000000" w:themeColor="text1"/>
        </w:rPr>
        <w:t xml:space="preserve">POČET KS   </w:t>
      </w:r>
      <w:r>
        <w:rPr>
          <w:b/>
          <w:color w:val="000000" w:themeColor="text1"/>
          <w:sz w:val="36"/>
          <w:szCs w:val="36"/>
        </w:rPr>
        <w:t>1</w:t>
      </w:r>
    </w:p>
    <w:p w:rsidR="00DA6BE0" w:rsidRDefault="00DA6BE0" w:rsidP="00DA6BE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DA6BE0" w:rsidRDefault="00DA6BE0" w:rsidP="00DA6BE0">
      <w:pPr>
        <w:jc w:val="both"/>
      </w:pPr>
      <w:r>
        <w:t>Pracovní otočná kancelářská židle  na kolečkách s čalouněným sedákem i opěrákem. Ze zadní strany opěradla je černý plastový hladký plast bez viditelných perforací. Spodní kryt sedáku černý plast.</w:t>
      </w:r>
    </w:p>
    <w:p w:rsidR="00DA6BE0" w:rsidRDefault="00DA6BE0" w:rsidP="00DA6BE0">
      <w:pPr>
        <w:jc w:val="both"/>
      </w:pPr>
      <w:r>
        <w:t>Potah složení : 100 % polyester, 100.000 zátěžových otáček, BS EN 1021-1, BS EN 1021-2, BS EN 7176, stálost na světle č.6, , gramáž min. 250 g/m2.</w:t>
      </w:r>
    </w:p>
    <w:p w:rsidR="00DA6BE0" w:rsidRDefault="00DA6BE0" w:rsidP="00DA6BE0">
      <w:pPr>
        <w:jc w:val="both"/>
      </w:pPr>
      <w:r>
        <w:t xml:space="preserve">Mechanika synchronní – dvoupáková,  páka po pravé straně pro nastavení výšky sedu. Páka po levé straně pro aktivaci synchronní mechaniky. Ve spodní části mechaniky uprostřed aretační mechanismus-šroub pro nastavení tuhosti přítlaku synchronní mechaniky dle váhy uživatele. Blokace-záklon synchronní mechaniky min. 5 poloh. Opěrák výškově stavitelný systémem UP-down, min. 8 poloh, celkový rozsah min. 7 cm. </w:t>
      </w:r>
    </w:p>
    <w:p w:rsidR="00DA6BE0" w:rsidRDefault="00DA6BE0" w:rsidP="00DA6BE0">
      <w:pPr>
        <w:jc w:val="both"/>
      </w:pPr>
      <w:r>
        <w:t xml:space="preserve">Kříž pětiramenný černý, materiál nylon. Píst černý, kolečka černá o průměru 50 mm pro tvrdé podlahy (lino).  Sedák čtvercového tvaru o šířce 51 cm x hloubka 44 cm.  Opěrák obdélníkového tvaru, šířka 46 cm x výška 56 cm.  Molitan na sedáku tl. 5 cm, opěrák tl. 4,5 cm. Samotné čalounění-potah nemá žádné prošití. Vnitřek sedáku z bukové překližky, miskového tvaru.   </w:t>
      </w:r>
    </w:p>
    <w:p w:rsidR="00DA6BE0" w:rsidRDefault="00DA6BE0" w:rsidP="00DA6BE0">
      <w:pPr>
        <w:jc w:val="both"/>
      </w:pPr>
      <w:r>
        <w:t>Područky výškově stavitelné, horní část područek z černého plastu. Tvar područek ve tvaru písmena „T“.  Výškový rozsah područek min. 6,5 cm.  Stavitelnost područek ovládána pomocí aretačního prvku z přední strany nosné části područky. Područe jsou připevněny k sedáku.Požadovaná nosnost  min. 120 kg.Výrobek musí splňovat ČSN EN 1335-1, ČSN EN 1335-2, uchazeč doloží kopii certifikátu ke své nabídce.Čalounění (barva) bude vybrána investorem.</w:t>
      </w:r>
    </w:p>
    <w:p w:rsidR="00DA6BE0" w:rsidRPr="00DA6BE0" w:rsidRDefault="00DA6BE0" w:rsidP="00DA6BE0">
      <w:pPr>
        <w:jc w:val="both"/>
      </w:pPr>
    </w:p>
    <w:p w:rsidR="00DA6BE0" w:rsidRDefault="00DA6BE0" w:rsidP="00DA6BE0">
      <w:pPr>
        <w:outlineLvl w:val="0"/>
        <w:rPr>
          <w:b/>
          <w:sz w:val="16"/>
          <w:szCs w:val="16"/>
        </w:rPr>
      </w:pPr>
    </w:p>
    <w:p w:rsidR="000B6C71" w:rsidRDefault="000B6C71" w:rsidP="00DA6BE0">
      <w:pPr>
        <w:outlineLvl w:val="0"/>
        <w:rPr>
          <w:b/>
          <w:sz w:val="16"/>
          <w:szCs w:val="16"/>
        </w:rPr>
      </w:pPr>
    </w:p>
    <w:p w:rsidR="000B6C71" w:rsidRDefault="000B6C71" w:rsidP="00DA6BE0">
      <w:pPr>
        <w:outlineLvl w:val="0"/>
        <w:rPr>
          <w:b/>
          <w:sz w:val="16"/>
          <w:szCs w:val="16"/>
        </w:rPr>
      </w:pPr>
    </w:p>
    <w:p w:rsidR="00DA6BE0" w:rsidRDefault="00DA6BE0" w:rsidP="00DA6BE0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4089216" behindDoc="0" locked="0" layoutInCell="1" allowOverlap="1" wp14:anchorId="6CADBBE6" wp14:editId="600E61F6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8" name="Textové po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ADBBE6" id="Textové pole 48" o:spid="_x0000_s1044" type="#_x0000_t202" style="position:absolute;left:0;text-align:left;margin-left:359.65pt;margin-top:1.65pt;width:88.5pt;height:21.75pt;z-index:25408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AClGqXsAIAAFQ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090240" behindDoc="0" locked="0" layoutInCell="1" allowOverlap="1" wp14:anchorId="22D0FA81" wp14:editId="4626DC10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9" name="Textové po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0FA81" id="Textové pole 49" o:spid="_x0000_s1045" type="#_x0000_t202" style="position:absolute;left:0;text-align:left;margin-left:359.65pt;margin-top:23.4pt;width:88.5pt;height:33pt;z-index:25409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BDkHvOvAgAAVAUAAA4AAAAA&#10;AAAAAAAAAAAALgIAAGRycy9lMm9Eb2MueG1sUEsBAi0AFAAGAAgAAAAhAIkeI6zdAAAACgEAAA8A&#10;AAAAAAAAAAAAAAAACQUAAGRycy9kb3ducmV2LnhtbFBLBQYAAAAABAAEAPMAAAATBgAAAAA=&#10;" fillcolor="#a5a5a5 [2092]" stroked="f">
                <v:textbox>
                  <w:txbxContent>
                    <w:p w:rsidR="00623FF8" w:rsidRDefault="00623FF8" w:rsidP="00DA6BE0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091264" behindDoc="0" locked="0" layoutInCell="1" allowOverlap="1" wp14:anchorId="5BD52A4D" wp14:editId="1BC4B9AC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50" name="Textové po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Vysoká skříň s dveřmi a prosklením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52A4D" id="Textové pole 50" o:spid="_x0000_s1046" type="#_x0000_t202" style="position:absolute;left:0;text-align:left;margin-left:-1.1pt;margin-top:1.65pt;width:354.65pt;height:21.75pt;z-index:25409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TJ7rwIAAFQ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Vysoká skříň s dveřmi a </w:t>
                      </w:r>
                      <w:proofErr w:type="spell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prosklením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DA6BE0" w:rsidRDefault="00DA6BE0" w:rsidP="00DA6BE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š.600 hl.370 v.1950mm 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DA6BE0" w:rsidRDefault="00DA6BE0" w:rsidP="00DA6BE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DA6BE0" w:rsidRDefault="00DA6BE0" w:rsidP="00DA6BE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dřevotřísky tl.18 mm v dekoru buk v kombinaci s modrou a oranžovou ,ABS 2 mm na všech hranách.Skříň bude mít dělení:spodní část 1x dvířka  a horní část 1xprosklenná  dvířka(sklo tl.5 mm ve svislých lištách) celkem se 4-mi stavitelnými  policemi .</w:t>
      </w:r>
    </w:p>
    <w:p w:rsidR="00DA6BE0" w:rsidRDefault="00DA6BE0" w:rsidP="00DA6BE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Dvířka na NK pantech s tlumením vyšší třídy kvality . Ve skříni  nastavitelné police s roztečí 32mm a na podpěrkách 5/5 mm. Skříňka musí mít kovové úchytky s roztečí minimálně 128 mm  satin chrom. Skříňka je osazena na plastových rektifikačních nožkách v 40mm se soklem.Veškeré konstrukční spoje musí být pevně lepené a spojené kolíky, tak aby byla zaručena dlouhodobá pevnost a kvalita produktu. Záda skříňky budou, MDF bílé tl.3,2 mm.Součástí sestavy skříní pol.07,08 bude obvodový lem z dřevotřísky tl.18 mm s ABS hranou 2 mm.</w:t>
      </w:r>
    </w:p>
    <w:p w:rsidR="00DA6BE0" w:rsidRDefault="00DA6BE0" w:rsidP="00DA6BE0">
      <w:pPr>
        <w:outlineLvl w:val="0"/>
        <w:rPr>
          <w:b/>
          <w:sz w:val="16"/>
          <w:szCs w:val="16"/>
        </w:rPr>
      </w:pPr>
    </w:p>
    <w:p w:rsidR="00DA6BE0" w:rsidRDefault="00DA6BE0" w:rsidP="00DA6BE0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093312" behindDoc="0" locked="0" layoutInCell="1" allowOverlap="1" wp14:anchorId="5190A056" wp14:editId="3463E5C6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51" name="Textové po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90A056" id="Textové pole 51" o:spid="_x0000_s1047" type="#_x0000_t202" style="position:absolute;left:0;text-align:left;margin-left:359.65pt;margin-top:1.65pt;width:88.5pt;height:21.75pt;z-index:25409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C2gziS/gAAAOEBAAATAAAAAAAAAAAAAAAA&#10;AAAAAABbQ29udGVudF9UeXBlc10ueG1sUEsBAi0AFAAGAAgAAAAhADj9If/WAAAAlAEAAAsAAAAA&#10;AAAAAAAAAAAALwEAAF9yZWxzLy5yZWxzUEsBAi0AFAAGAAgAAAAhAGEziZWvAgAAVAUAAA4AAAAA&#10;AAAAAAAAAAAALg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094336" behindDoc="0" locked="0" layoutInCell="1" allowOverlap="1" wp14:anchorId="7772B14C" wp14:editId="06089EAF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52" name="Textové po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2B14C" id="Textové pole 52" o:spid="_x0000_s1048" type="#_x0000_t202" style="position:absolute;left:0;text-align:left;margin-left:359.65pt;margin-top:23.4pt;width:88.5pt;height:33pt;z-index:25409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LR3ORyvAgAAVAUAAA4AAAAA&#10;AAAAAAAAAAAALgIAAGRycy9lMm9Eb2MueG1sUEsBAi0AFAAGAAgAAAAhAIkeI6zdAAAACgEAAA8A&#10;AAAAAAAAAAAAAAAACQUAAGRycy9kb3ducmV2LnhtbFBLBQYAAAAABAAEAPMAAAATBgAAAAA=&#10;" fillcolor="#a5a5a5 [2092]" stroked="f">
                <v:textbox>
                  <w:txbxContent>
                    <w:p w:rsidR="00623FF8" w:rsidRDefault="00623FF8" w:rsidP="00DA6BE0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095360" behindDoc="0" locked="0" layoutInCell="1" allowOverlap="1" wp14:anchorId="13BC4C9C" wp14:editId="39D3B684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53" name="Textové po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Nádstavec s dveřmi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C4C9C" id="Textové pole 53" o:spid="_x0000_s1049" type="#_x0000_t202" style="position:absolute;left:0;text-align:left;margin-left:-1.1pt;margin-top:1.65pt;width:354.65pt;height:21.75pt;z-index:25409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A6lKwNsQIAAFQ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Nádstavec</w:t>
                      </w:r>
                      <w:proofErr w:type="spellEnd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s dveřmi</w:t>
                      </w:r>
                    </w:p>
                  </w:txbxContent>
                </v:textbox>
              </v:shape>
            </w:pict>
          </mc:Fallback>
        </mc:AlternateContent>
      </w:r>
    </w:p>
    <w:p w:rsidR="00DA6BE0" w:rsidRDefault="00DA6BE0" w:rsidP="00DA6BE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š.600 hl.370 v.500mm 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DA6BE0" w:rsidRDefault="00DA6BE0" w:rsidP="00DA6BE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DA6BE0" w:rsidRDefault="00DA6BE0" w:rsidP="00DA6BE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Nádstavec musí být vyroben z laminátové dřevotřísky tl.18 mm v dekoru buk,ABS 2 mm na všech hranách a bude mít 1x stavitelnou polici .</w:t>
      </w:r>
    </w:p>
    <w:p w:rsidR="00DA6BE0" w:rsidRDefault="00DA6BE0" w:rsidP="00DA6BE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Dvířka na NK pantech s tlumením vyšší třídy kvality . Ve skříni  nastavitelné police s roztečí 32mm a na podpěrkách 5/5 mm. Skříňka musí mít kovové úchytky s roztečí minimálně 128 mm satin chrom.Veškeré konstrukční spoje musí být pevně lepené a spojené kolíky, tak aby byla zaručena dlouhodobá pevnost a kvalita produktu. Záda skříňky budou, MDF bílé tl.3,2 mm.</w:t>
      </w:r>
    </w:p>
    <w:p w:rsidR="00DA6BE0" w:rsidRDefault="00DA6BE0" w:rsidP="00DA6BE0">
      <w:pPr>
        <w:jc w:val="center"/>
        <w:outlineLvl w:val="0"/>
        <w:rPr>
          <w:b/>
          <w:sz w:val="16"/>
          <w:szCs w:val="16"/>
        </w:rPr>
      </w:pPr>
    </w:p>
    <w:p w:rsidR="00DA6BE0" w:rsidRDefault="00DA6BE0" w:rsidP="00DA6BE0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097408" behindDoc="0" locked="0" layoutInCell="1" allowOverlap="1" wp14:anchorId="77A8537C" wp14:editId="0F97B1C3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54" name="Textové po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A8537C" id="Textové pole 54" o:spid="_x0000_s1050" type="#_x0000_t202" style="position:absolute;left:0;text-align:left;margin-left:359.65pt;margin-top:1.65pt;width:88.5pt;height:21.75pt;z-index:25409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SoOsAIAAFQ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DtxSoOsAIAAFQ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098432" behindDoc="0" locked="0" layoutInCell="1" allowOverlap="1" wp14:anchorId="498B471A" wp14:editId="7F33924C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55" name="Textové po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8B471A" id="Textové pole 55" o:spid="_x0000_s1051" type="#_x0000_t202" style="position:absolute;left:0;text-align:left;margin-left:359.65pt;margin-top:23.4pt;width:88.5pt;height:33pt;z-index:25409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D/tV5qsAIAAFQ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623FF8" w:rsidRDefault="00623FF8" w:rsidP="00DA6BE0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099456" behindDoc="0" locked="0" layoutInCell="1" allowOverlap="1" wp14:anchorId="7880765A" wp14:editId="73494790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59" name="Textové po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Textilní nástěnka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80765A" id="Textové pole 59" o:spid="_x0000_s1052" type="#_x0000_t202" style="position:absolute;left:0;text-align:left;margin-left:-1.1pt;margin-top:1.65pt;width:354.65pt;height:21.75pt;z-index:25409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DE8K0AsQIAAFQ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Textilní nástěnka   </w:t>
                      </w:r>
                    </w:p>
                  </w:txbxContent>
                </v:textbox>
              </v:shape>
            </w:pict>
          </mc:Fallback>
        </mc:AlternateContent>
      </w:r>
    </w:p>
    <w:p w:rsidR="00DA6BE0" w:rsidRDefault="00DA6BE0" w:rsidP="00DA6BE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DA6BE0" w:rsidRPr="00005AE4" w:rsidRDefault="00DA6BE0" w:rsidP="00DA6BE0">
      <w:pPr>
        <w:spacing w:line="240" w:lineRule="auto"/>
        <w:outlineLvl w:val="0"/>
        <w:rPr>
          <w:b/>
          <w:color w:val="000000" w:themeColor="text1"/>
        </w:rPr>
      </w:pPr>
      <w:r>
        <w:rPr>
          <w:color w:val="000000" w:themeColor="text1"/>
        </w:rPr>
        <w:t xml:space="preserve">popis: </w:t>
      </w:r>
      <w:r w:rsidR="00B077B1" w:rsidRPr="00B077B1">
        <w:rPr>
          <w:b/>
          <w:color w:val="000000" w:themeColor="text1"/>
        </w:rPr>
        <w:t>cca</w:t>
      </w:r>
      <w:r w:rsidR="00B077B1">
        <w:rPr>
          <w:color w:val="000000" w:themeColor="text1"/>
        </w:rPr>
        <w:t xml:space="preserve"> </w:t>
      </w:r>
      <w:r>
        <w:rPr>
          <w:b/>
          <w:color w:val="000000" w:themeColor="text1"/>
        </w:rPr>
        <w:t>š1850/hl.22</w:t>
      </w:r>
      <w:r w:rsidRPr="00005AE4">
        <w:rPr>
          <w:b/>
          <w:color w:val="000000" w:themeColor="text1"/>
        </w:rPr>
        <w:t>/v1000</w:t>
      </w:r>
    </w:p>
    <w:p w:rsidR="00DA6BE0" w:rsidRPr="00DA6BE0" w:rsidRDefault="00DA6BE0" w:rsidP="00DA6BE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Nástěnka s</w:t>
      </w:r>
      <w:r w:rsidRPr="00DA6BE0">
        <w:rPr>
          <w:color w:val="000000" w:themeColor="text1"/>
        </w:rPr>
        <w:t xml:space="preserve"> barevnou kobercovou textilií ,podklad hobra 12 mm ,AL rámek eloxovaný a plastové rohy. </w:t>
      </w:r>
      <w:r>
        <w:rPr>
          <w:color w:val="000000" w:themeColor="text1"/>
        </w:rPr>
        <w:t>Dodávka :2</w:t>
      </w:r>
      <w:r w:rsidRPr="00DA6BE0">
        <w:rPr>
          <w:color w:val="000000" w:themeColor="text1"/>
        </w:rPr>
        <w:t>x</w:t>
      </w:r>
      <w:r>
        <w:rPr>
          <w:color w:val="000000" w:themeColor="text1"/>
        </w:rPr>
        <w:t xml:space="preserve"> modrá</w:t>
      </w:r>
      <w:r w:rsidRPr="00DA6BE0">
        <w:rPr>
          <w:color w:val="000000" w:themeColor="text1"/>
        </w:rPr>
        <w:t xml:space="preserve"> nástěnka.</w:t>
      </w:r>
    </w:p>
    <w:p w:rsidR="00DA6BE0" w:rsidRDefault="00DA6BE0" w:rsidP="00DA6BE0">
      <w:pPr>
        <w:jc w:val="center"/>
        <w:outlineLvl w:val="0"/>
        <w:rPr>
          <w:b/>
          <w:sz w:val="16"/>
          <w:szCs w:val="16"/>
        </w:rPr>
      </w:pPr>
    </w:p>
    <w:p w:rsidR="00DA6BE0" w:rsidRDefault="00DA6BE0" w:rsidP="00DA6BE0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01504" behindDoc="0" locked="0" layoutInCell="1" allowOverlap="1" wp14:anchorId="14436C80" wp14:editId="79A629A9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60" name="Textové po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436C80" id="Textové pole 60" o:spid="_x0000_s1053" type="#_x0000_t202" style="position:absolute;left:0;text-align:left;margin-left:359.65pt;margin-top:1.65pt;width:88.5pt;height:21.75pt;z-index:25410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C2gziS/gAAAOEBAAATAAAAAAAAAAAAAAAA&#10;AAAAAABbQ29udGVudF9UeXBlc10ueG1sUEsBAi0AFAAGAAgAAAAhADj9If/WAAAAlAEAAAsAAAAA&#10;AAAAAAAAAAAALwEAAF9yZWxzLy5yZWxzUEsBAi0AFAAGAAgAAAAhAL5tFq6vAgAAVAUAAA4AAAAA&#10;AAAAAAAAAAAALg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02528" behindDoc="0" locked="0" layoutInCell="1" allowOverlap="1" wp14:anchorId="76993D50" wp14:editId="6FD22F4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61" name="Textové po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93D50" id="Textové pole 61" o:spid="_x0000_s1054" type="#_x0000_t202" style="position:absolute;left:0;text-align:left;margin-left:359.65pt;margin-top:23.4pt;width:88.5pt;height:33pt;z-index:25410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KvcoMevAgAAVAUAAA4AAAAA&#10;AAAAAAAAAAAALgIAAGRycy9lMm9Eb2MueG1sUEsBAi0AFAAGAAgAAAAhAIkeI6zdAAAACgEAAA8A&#10;AAAAAAAAAAAAAAAACQUAAGRycy9kb3ducmV2LnhtbFBLBQYAAAAABAAEAPMAAAATBgAAAAA=&#10;" fillcolor="#a5a5a5 [2092]" stroked="f">
                <v:textbox>
                  <w:txbxContent>
                    <w:p w:rsidR="00623FF8" w:rsidRDefault="00623FF8" w:rsidP="00DA6BE0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03552" behindDoc="0" locked="0" layoutInCell="1" allowOverlap="1" wp14:anchorId="6D6BC0EE" wp14:editId="59D54F17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62" name="Textové po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Textilní nástěnka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6BC0EE" id="Textové pole 62" o:spid="_x0000_s1055" type="#_x0000_t202" style="position:absolute;left:0;text-align:left;margin-left:-1.1pt;margin-top:1.65pt;width:354.65pt;height:21.75pt;z-index:25410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DjkGo5sQIAAFQ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Textilní nástěnka   </w:t>
                      </w:r>
                    </w:p>
                  </w:txbxContent>
                </v:textbox>
              </v:shape>
            </w:pict>
          </mc:Fallback>
        </mc:AlternateContent>
      </w:r>
    </w:p>
    <w:p w:rsidR="00DA6BE0" w:rsidRDefault="00DA6BE0" w:rsidP="00DA6BE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DA6BE0" w:rsidRPr="00005AE4" w:rsidRDefault="00DA6BE0" w:rsidP="00DA6BE0">
      <w:pPr>
        <w:spacing w:line="240" w:lineRule="auto"/>
        <w:outlineLvl w:val="0"/>
        <w:rPr>
          <w:b/>
          <w:color w:val="000000" w:themeColor="text1"/>
        </w:rPr>
      </w:pPr>
      <w:r>
        <w:rPr>
          <w:color w:val="000000" w:themeColor="text1"/>
        </w:rPr>
        <w:t xml:space="preserve">popis: </w:t>
      </w:r>
      <w:r w:rsidR="00B077B1" w:rsidRPr="00B077B1">
        <w:rPr>
          <w:b/>
          <w:color w:val="000000" w:themeColor="text1"/>
        </w:rPr>
        <w:t>cca</w:t>
      </w:r>
      <w:r w:rsidR="00B077B1">
        <w:rPr>
          <w:color w:val="000000" w:themeColor="text1"/>
        </w:rPr>
        <w:t xml:space="preserve"> </w:t>
      </w:r>
      <w:r>
        <w:rPr>
          <w:b/>
          <w:color w:val="000000" w:themeColor="text1"/>
        </w:rPr>
        <w:t>š2250/hl.22</w:t>
      </w:r>
      <w:r w:rsidRPr="00005AE4">
        <w:rPr>
          <w:b/>
          <w:color w:val="000000" w:themeColor="text1"/>
        </w:rPr>
        <w:t>/v1000</w:t>
      </w:r>
    </w:p>
    <w:p w:rsidR="00DA6BE0" w:rsidRPr="00DA6BE0" w:rsidRDefault="00DA6BE0" w:rsidP="00DA6BE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Nástěnka s</w:t>
      </w:r>
      <w:r w:rsidRPr="00DA6BE0">
        <w:rPr>
          <w:color w:val="000000" w:themeColor="text1"/>
        </w:rPr>
        <w:t xml:space="preserve"> barevnou kobercovou textilií ,podklad hobra 12 mm ,AL rámek eloxovaný a plastové rohy. </w:t>
      </w:r>
      <w:r>
        <w:rPr>
          <w:color w:val="000000" w:themeColor="text1"/>
        </w:rPr>
        <w:t>Dodávka :1</w:t>
      </w:r>
      <w:r w:rsidRPr="00DA6BE0">
        <w:rPr>
          <w:color w:val="000000" w:themeColor="text1"/>
        </w:rPr>
        <w:t>x</w:t>
      </w:r>
      <w:r>
        <w:rPr>
          <w:color w:val="000000" w:themeColor="text1"/>
        </w:rPr>
        <w:t xml:space="preserve"> modrá</w:t>
      </w:r>
      <w:r w:rsidRPr="00DA6BE0">
        <w:rPr>
          <w:color w:val="000000" w:themeColor="text1"/>
        </w:rPr>
        <w:t xml:space="preserve"> nástěnka.</w:t>
      </w:r>
    </w:p>
    <w:p w:rsidR="00DA6BE0" w:rsidRDefault="00DA6BE0" w:rsidP="00DA6BE0">
      <w:pPr>
        <w:spacing w:line="240" w:lineRule="auto"/>
        <w:outlineLvl w:val="0"/>
        <w:rPr>
          <w:color w:val="000000" w:themeColor="text1"/>
        </w:rPr>
      </w:pPr>
    </w:p>
    <w:p w:rsidR="00DA6BE0" w:rsidRDefault="00DA6BE0" w:rsidP="00DA6BE0">
      <w:pPr>
        <w:spacing w:line="240" w:lineRule="auto"/>
        <w:outlineLvl w:val="0"/>
        <w:rPr>
          <w:color w:val="000000" w:themeColor="text1"/>
        </w:rPr>
      </w:pPr>
    </w:p>
    <w:p w:rsidR="00DA6BE0" w:rsidRDefault="00DA6BE0" w:rsidP="00DA6BE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4105600" behindDoc="0" locked="0" layoutInCell="1" allowOverlap="1" wp14:anchorId="47149359" wp14:editId="7B6589AE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63" name="Textové po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11</w:t>
                            </w:r>
                          </w:p>
                          <w:p w:rsidR="00623FF8" w:rsidRDefault="00623FF8" w:rsidP="00DA6BE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149359" id="Textové pole 63" o:spid="_x0000_s1056" type="#_x0000_t202" style="position:absolute;margin-left:361.1pt;margin-top:49.5pt;width:88.5pt;height:33pt;z-index:25410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" fillcolor="#a5a5a5 [2092]" stroked="f">
                <v:textbox>
                  <w:txbxContent>
                    <w:p w:rsidR="00623FF8" w:rsidRDefault="00623FF8" w:rsidP="00DA6BE0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11</w:t>
                      </w:r>
                    </w:p>
                    <w:p w:rsidR="00623FF8" w:rsidRDefault="00623FF8" w:rsidP="00DA6BE0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06624" behindDoc="0" locked="0" layoutInCell="1" allowOverlap="1" wp14:anchorId="015FDBF0" wp14:editId="55854640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456" name="Textové pol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5FDBF0" id="Textové pole 456" o:spid="_x0000_s1057" type="#_x0000_t202" style="position:absolute;margin-left:361.1pt;margin-top:25.8pt;width:88.5pt;height:21.75pt;z-index:25410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07648" behindDoc="0" locked="0" layoutInCell="1" allowOverlap="1" wp14:anchorId="74E4EAB3" wp14:editId="0D0CDE73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457" name="Textové pol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ELEKTROINSTALACE NA NÁBYTEK</w:t>
                            </w:r>
                          </w:p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E4EAB3" id="Textové pole 457" o:spid="_x0000_s1058" type="#_x0000_t202" style="position:absolute;margin-left:-1.1pt;margin-top:25.8pt;width:354.65pt;height:21.75pt;z-index:25410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3kEsgIAAFY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ELEKTROINSTALACE NA NÁBYTEK</w:t>
                      </w:r>
                    </w:p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A6BE0" w:rsidRDefault="00DA6BE0" w:rsidP="00DA6BE0">
      <w:pPr>
        <w:spacing w:line="240" w:lineRule="auto"/>
      </w:pPr>
    </w:p>
    <w:p w:rsidR="00DA6BE0" w:rsidRDefault="00DA6BE0" w:rsidP="00DA6BE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:rsidR="00DA6BE0" w:rsidRDefault="00DA6BE0" w:rsidP="00DA6BE0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9B7793" w:rsidRPr="009B7793" w:rsidRDefault="009B7793" w:rsidP="009B7793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</w:p>
    <w:p w:rsidR="009B7793" w:rsidRPr="009B7793" w:rsidRDefault="009B7793" w:rsidP="009B7793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 w:rsidRPr="009B7793">
        <w:rPr>
          <w:noProof/>
          <w:color w:val="000000" w:themeColor="text1"/>
        </w:rPr>
        <w:t xml:space="preserve">Součástí položky je dodávka a montáž rovaděče RUČ – viz. schéma (obecné schéma, bude upřesněno dle vybavení učebny) , rozvody elektroinstalace silnoproudých a slaboproudých rozvodů pro jednotlivé stoly a lavice vč. dodávky kabelů, dodávka a montáž zásuvek na nábytku, revizní zpráva. </w:t>
      </w:r>
    </w:p>
    <w:p w:rsidR="00DA6BE0" w:rsidRDefault="00DA6BE0" w:rsidP="00DA6BE0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</w:p>
    <w:p w:rsidR="00DA6BE0" w:rsidRDefault="00DA6BE0" w:rsidP="00DA6BE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14816" behindDoc="0" locked="0" layoutInCell="1" allowOverlap="1" wp14:anchorId="41BE9A59" wp14:editId="4834277E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458" name="Textové pol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12</w:t>
                            </w:r>
                          </w:p>
                          <w:p w:rsidR="00623FF8" w:rsidRDefault="00623FF8" w:rsidP="00DA6BE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BE9A59" id="Textové pole 458" o:spid="_x0000_s1059" type="#_x0000_t202" style="position:absolute;margin-left:361.1pt;margin-top:49.5pt;width:88.5pt;height:33pt;z-index:25411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" fillcolor="#a5a5a5 [2092]" stroked="f">
                <v:textbox>
                  <w:txbxContent>
                    <w:p w:rsidR="00623FF8" w:rsidRDefault="00623FF8" w:rsidP="00DA6BE0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12</w:t>
                      </w:r>
                    </w:p>
                    <w:p w:rsidR="00623FF8" w:rsidRDefault="00623FF8" w:rsidP="00DA6BE0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15840" behindDoc="0" locked="0" layoutInCell="1" allowOverlap="1" wp14:anchorId="13DBDA7A" wp14:editId="74593BA8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459" name="Textové pole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BDA7A" id="Textové pole 459" o:spid="_x0000_s1060" type="#_x0000_t202" style="position:absolute;margin-left:361.1pt;margin-top:25.8pt;width:88.5pt;height:21.75pt;z-index:25411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16864" behindDoc="0" locked="0" layoutInCell="1" allowOverlap="1" wp14:anchorId="1E5284DC" wp14:editId="5EBFA3E4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460" name="Textové pole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Vynáška a montáž </w:t>
                            </w:r>
                          </w:p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5284DC" id="Textové pole 460" o:spid="_x0000_s1061" type="#_x0000_t202" style="position:absolute;margin-left:-1.1pt;margin-top:25.8pt;width:354.65pt;height:21.75pt;z-index:25411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Vynáška a montáž </w:t>
                      </w:r>
                    </w:p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A6BE0" w:rsidRDefault="00DA6BE0" w:rsidP="00DA6BE0">
      <w:pPr>
        <w:spacing w:line="240" w:lineRule="auto"/>
      </w:pPr>
    </w:p>
    <w:p w:rsidR="00DA6BE0" w:rsidRDefault="00DA6BE0" w:rsidP="00DA6BE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:rsidR="00DA6BE0" w:rsidRDefault="00DA6BE0" w:rsidP="00DA6BE0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DA6BE0" w:rsidRDefault="00DA6BE0" w:rsidP="00DA6BE0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  <w:r>
        <w:rPr>
          <w:noProof/>
          <w:color w:val="000000" w:themeColor="text1"/>
        </w:rPr>
        <w:t xml:space="preserve">Odborná vynáška a montáž nábytku  specializovanými pracovníky. </w:t>
      </w:r>
    </w:p>
    <w:p w:rsidR="00DA6BE0" w:rsidRDefault="00DA6BE0" w:rsidP="00DA6BE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</w:p>
    <w:p w:rsidR="00DA6BE0" w:rsidRDefault="00DA6BE0" w:rsidP="00DA6BE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08672" behindDoc="0" locked="0" layoutInCell="1" allowOverlap="1" wp14:anchorId="78FF55F7" wp14:editId="7691D366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461" name="Textové pol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13</w:t>
                            </w:r>
                          </w:p>
                          <w:p w:rsidR="00623FF8" w:rsidRDefault="00623FF8" w:rsidP="00DA6BE0">
                            <w:pPr>
                              <w:rPr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F55F7" id="Textové pole 461" o:spid="_x0000_s1062" type="#_x0000_t202" style="position:absolute;margin-left:361.1pt;margin-top:49.5pt;width:88.5pt;height:33pt;z-index:25410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" fillcolor="#a5a5a5 [2092]" stroked="f">
                <v:textbox>
                  <w:txbxContent>
                    <w:p w:rsidR="00623FF8" w:rsidRDefault="00623FF8" w:rsidP="00DA6BE0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13</w:t>
                      </w:r>
                    </w:p>
                    <w:p w:rsidR="00623FF8" w:rsidRDefault="00623FF8" w:rsidP="00DA6BE0">
                      <w:pPr>
                        <w:rPr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09696" behindDoc="0" locked="0" layoutInCell="1" allowOverlap="1" wp14:anchorId="5367D4D5" wp14:editId="515CD50E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462" name="Textové pol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7D4D5" id="Textové pole 462" o:spid="_x0000_s1063" type="#_x0000_t202" style="position:absolute;margin-left:361.1pt;margin-top:25.8pt;width:88.5pt;height:21.75pt;z-index:25410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EfBsQIAAFY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10720" behindDoc="0" locked="0" layoutInCell="1" allowOverlap="1" wp14:anchorId="71666694" wp14:editId="007A3C92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463" name="Textové pole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Doprava nábytku a montážních pracovníků</w:t>
                            </w:r>
                          </w:p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666694" id="Textové pole 463" o:spid="_x0000_s1064" type="#_x0000_t202" style="position:absolute;margin-left:-1.1pt;margin-top:25.8pt;width:354.65pt;height:21.75pt;z-index:25411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Doprava nábytku a montážních pracovníků</w:t>
                      </w:r>
                    </w:p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A6BE0" w:rsidRDefault="00DA6BE0" w:rsidP="00DA6BE0">
      <w:pPr>
        <w:spacing w:line="240" w:lineRule="auto"/>
      </w:pPr>
    </w:p>
    <w:p w:rsidR="00DA6BE0" w:rsidRDefault="00DA6BE0" w:rsidP="00DA6BE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                                                      </w:t>
      </w:r>
      <w:r>
        <w:rPr>
          <w:b/>
          <w:color w:val="000000" w:themeColor="text1"/>
        </w:rPr>
        <w:t xml:space="preserve">SOUBOR    </w:t>
      </w:r>
      <w:r>
        <w:rPr>
          <w:b/>
          <w:color w:val="000000" w:themeColor="text1"/>
          <w:sz w:val="36"/>
          <w:szCs w:val="36"/>
        </w:rPr>
        <w:t>1</w:t>
      </w:r>
    </w:p>
    <w:p w:rsidR="00DA6BE0" w:rsidRDefault="00DA6BE0" w:rsidP="00DA6BE0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DA6BE0" w:rsidRDefault="00DA6BE0" w:rsidP="00DA6BE0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Doprava nábytku a   montážních pracovníků.</w:t>
      </w:r>
    </w:p>
    <w:p w:rsidR="00DA6BE0" w:rsidRDefault="00DA6BE0" w:rsidP="00DA6BE0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</w:p>
    <w:p w:rsidR="00DA6BE0" w:rsidRDefault="00DA6BE0" w:rsidP="00DA6BE0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</w:p>
    <w:p w:rsidR="00DA6BE0" w:rsidRDefault="00DA6BE0" w:rsidP="00DA6BE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11744" behindDoc="0" locked="0" layoutInCell="1" allowOverlap="1" wp14:anchorId="6C7269CE" wp14:editId="7C51E996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464" name="Textové pole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14</w:t>
                            </w:r>
                          </w:p>
                          <w:p w:rsidR="00623FF8" w:rsidRDefault="00623FF8" w:rsidP="00DA6BE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269CE" id="Textové pole 464" o:spid="_x0000_s1065" type="#_x0000_t202" style="position:absolute;margin-left:361.1pt;margin-top:49.5pt;width:88.5pt;height:33pt;z-index:25411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" fillcolor="#a5a5a5 [2092]" stroked="f">
                <v:textbox>
                  <w:txbxContent>
                    <w:p w:rsidR="00623FF8" w:rsidRDefault="00623FF8" w:rsidP="00DA6BE0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14</w:t>
                      </w:r>
                    </w:p>
                    <w:p w:rsidR="00623FF8" w:rsidRDefault="00623FF8" w:rsidP="00DA6BE0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12768" behindDoc="0" locked="0" layoutInCell="1" allowOverlap="1" wp14:anchorId="6D7B1E7E" wp14:editId="274DC37B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465" name="Textové pol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B1E7E" id="Textové pole 465" o:spid="_x0000_s1066" type="#_x0000_t202" style="position:absolute;margin-left:361.1pt;margin-top:25.8pt;width:88.5pt;height:21.75pt;z-index:25411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13792" behindDoc="0" locked="0" layoutInCell="1" allowOverlap="1" wp14:anchorId="6D511B53" wp14:editId="5B923098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466" name="Textové pol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Úklid místnosti </w:t>
                            </w:r>
                          </w:p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511B53" id="Textové pole 466" o:spid="_x0000_s1067" type="#_x0000_t202" style="position:absolute;margin-left:-1.1pt;margin-top:25.8pt;width:354.65pt;height:21.75pt;z-index:25411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Úklid místnosti </w:t>
                      </w:r>
                    </w:p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A6BE0" w:rsidRDefault="00DA6BE0" w:rsidP="00DA6BE0">
      <w:pPr>
        <w:spacing w:line="240" w:lineRule="auto"/>
      </w:pPr>
    </w:p>
    <w:p w:rsidR="00DA6BE0" w:rsidRDefault="00DA6BE0" w:rsidP="00DA6BE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:rsidR="00DA6BE0" w:rsidRDefault="00DA6BE0" w:rsidP="00DA6BE0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DA6BE0" w:rsidRDefault="00DA6BE0" w:rsidP="00DA6BE0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  <w:r>
        <w:rPr>
          <w:noProof/>
          <w:color w:val="000000" w:themeColor="text1"/>
        </w:rPr>
        <w:t>Pracovníci dodavatelské firmy zajistí úklid učebny včetně hrubého a mokrého úklidu místnosti a nábytku.</w:t>
      </w:r>
      <w:r>
        <w:rPr>
          <w:b/>
          <w:color w:val="FFFFFF" w:themeColor="background1"/>
          <w:sz w:val="24"/>
          <w:szCs w:val="24"/>
        </w:rPr>
        <w:t>RNÁ</w:t>
      </w:r>
    </w:p>
    <w:p w:rsidR="00DA6BE0" w:rsidRDefault="00DA6BE0" w:rsidP="00DA6BE0">
      <w:pPr>
        <w:spacing w:line="240" w:lineRule="auto"/>
        <w:outlineLvl w:val="0"/>
        <w:rPr>
          <w:color w:val="000000" w:themeColor="text1"/>
        </w:rPr>
      </w:pPr>
    </w:p>
    <w:p w:rsidR="00DA6BE0" w:rsidRDefault="00DA6BE0" w:rsidP="00DA6BE0">
      <w:pPr>
        <w:spacing w:line="240" w:lineRule="auto"/>
        <w:outlineLvl w:val="0"/>
        <w:rPr>
          <w:color w:val="000000" w:themeColor="text1"/>
        </w:rPr>
      </w:pPr>
    </w:p>
    <w:p w:rsidR="00623FF8" w:rsidRDefault="00623FF8" w:rsidP="00DA6BE0">
      <w:pPr>
        <w:spacing w:line="240" w:lineRule="auto"/>
        <w:outlineLvl w:val="0"/>
        <w:rPr>
          <w:color w:val="000000" w:themeColor="text1"/>
        </w:rPr>
      </w:pPr>
    </w:p>
    <w:p w:rsidR="00623FF8" w:rsidRDefault="00623FF8" w:rsidP="00623FF8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32"/>
          <w:szCs w:val="32"/>
          <w:u w:val="single"/>
        </w:rPr>
        <w:t xml:space="preserve">1.NP </w:t>
      </w:r>
    </w:p>
    <w:p w:rsidR="00623FF8" w:rsidRDefault="00623FF8" w:rsidP="00623FF8">
      <w:pPr>
        <w:spacing w:line="240" w:lineRule="auto"/>
        <w:jc w:val="center"/>
        <w:outlineLvl w:val="0"/>
        <w:rPr>
          <w:color w:val="000000" w:themeColor="text1"/>
        </w:rPr>
      </w:pPr>
      <w:r>
        <w:rPr>
          <w:b/>
          <w:color w:val="000000" w:themeColor="text1"/>
          <w:sz w:val="56"/>
          <w:szCs w:val="56"/>
        </w:rPr>
        <w:t>Kabinet jazyků</w:t>
      </w:r>
    </w:p>
    <w:p w:rsidR="00623FF8" w:rsidRDefault="00623FF8" w:rsidP="00623FF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623FF8" w:rsidRDefault="00623FF8" w:rsidP="00623FF8">
      <w:pPr>
        <w:spacing w:line="240" w:lineRule="auto"/>
        <w:outlineLvl w:val="0"/>
        <w:rPr>
          <w:szCs w:val="20"/>
        </w:rPr>
      </w:pPr>
    </w:p>
    <w:p w:rsidR="00623FF8" w:rsidRDefault="00623FF8" w:rsidP="00623FF8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72160" behindDoc="0" locked="0" layoutInCell="1" allowOverlap="1" wp14:anchorId="2F63A128" wp14:editId="1C2A5393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5" name="Textové po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623FF8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3A128" id="Textové pole 15" o:spid="_x0000_s1068" type="#_x0000_t202" style="position:absolute;left:0;text-align:left;margin-left:359.65pt;margin-top:1.65pt;width:88.5pt;height:21.75pt;z-index:25417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BOMvcCsAIAAFQ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623FF8" w:rsidRDefault="00623FF8" w:rsidP="00623FF8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73184" behindDoc="0" locked="0" layoutInCell="1" allowOverlap="1" wp14:anchorId="1ED4F24A" wp14:editId="6A5FCA16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6" name="Textové po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623FF8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4F24A" id="Textové pole 16" o:spid="_x0000_s1069" type="#_x0000_t202" style="position:absolute;left:0;text-align:left;margin-left:359.65pt;margin-top:23.4pt;width:88.5pt;height:33pt;z-index:25417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Ca7dyJsAIAAFQ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623FF8" w:rsidRDefault="00623FF8" w:rsidP="00623FF8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74208" behindDoc="0" locked="0" layoutInCell="1" allowOverlap="1" wp14:anchorId="77D89996" wp14:editId="4B890966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7" name="Textové po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623FF8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Jednací stůl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D89996" id="Textové pole 17" o:spid="_x0000_s1070" type="#_x0000_t202" style="position:absolute;left:0;text-align:left;margin-left:-1.1pt;margin-top:1.65pt;width:354.65pt;height:21.75pt;z-index:25417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" fillcolor="#a5a5a5 [2092]" stroked="f">
                <v:textbox>
                  <w:txbxContent>
                    <w:p w:rsidR="00623FF8" w:rsidRDefault="00623FF8" w:rsidP="00623FF8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Jednací stůl</w:t>
                      </w:r>
                    </w:p>
                  </w:txbxContent>
                </v:textbox>
              </v:shape>
            </w:pict>
          </mc:Fallback>
        </mc:AlternateContent>
      </w:r>
    </w:p>
    <w:p w:rsidR="00623FF8" w:rsidRDefault="000B6C71" w:rsidP="00623FF8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</w:t>
      </w:r>
      <w:r w:rsidRPr="000B6C71">
        <w:rPr>
          <w:b/>
          <w:color w:val="000000" w:themeColor="text1"/>
        </w:rPr>
        <w:t>cca</w:t>
      </w:r>
      <w:r w:rsidR="00623FF8">
        <w:rPr>
          <w:color w:val="000000" w:themeColor="text1"/>
        </w:rPr>
        <w:t xml:space="preserve">  </w:t>
      </w:r>
      <w:r w:rsidR="00623FF8">
        <w:rPr>
          <w:b/>
          <w:color w:val="000000" w:themeColor="text1"/>
        </w:rPr>
        <w:t xml:space="preserve">š.2500 hl.700 v.750 mm                                  POČET KS   </w:t>
      </w:r>
      <w:r w:rsidR="00623FF8">
        <w:rPr>
          <w:b/>
          <w:color w:val="000000" w:themeColor="text1"/>
          <w:sz w:val="36"/>
          <w:szCs w:val="36"/>
        </w:rPr>
        <w:t>1</w:t>
      </w:r>
    </w:p>
    <w:p w:rsidR="00623FF8" w:rsidRDefault="00623FF8" w:rsidP="00623FF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popis: </w:t>
      </w:r>
    </w:p>
    <w:p w:rsidR="00623FF8" w:rsidRDefault="00623FF8" w:rsidP="00623FF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Vrchní  pracovní deska musí být vyrobená z laminatové dřevotřísky tl.18 mm v dekoru dřeviny ABS 2 mm na všech hranách. Konstrukce stolu bude vyrobena z uzavřeného profilu 30x30x20mm ,stůl bude mít 6 noh s rektifikací a kostra musí být svařena.Povrchová úprava bude vypalovací černou barvou.</w:t>
      </w:r>
    </w:p>
    <w:p w:rsidR="00623FF8" w:rsidRDefault="00623FF8" w:rsidP="00623FF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</w:t>
      </w:r>
    </w:p>
    <w:p w:rsidR="00623FF8" w:rsidRDefault="00623FF8" w:rsidP="00623FF8">
      <w:pPr>
        <w:spacing w:line="240" w:lineRule="auto"/>
        <w:outlineLvl w:val="0"/>
        <w:rPr>
          <w:color w:val="000000" w:themeColor="text1"/>
        </w:rPr>
      </w:pPr>
    </w:p>
    <w:p w:rsidR="00623FF8" w:rsidRDefault="00623FF8" w:rsidP="00623FF8">
      <w:pPr>
        <w:spacing w:line="240" w:lineRule="auto"/>
        <w:outlineLvl w:val="0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56"/>
          <w:szCs w:val="56"/>
        </w:rPr>
        <w:t xml:space="preserve">   </w:t>
      </w:r>
    </w:p>
    <w:p w:rsidR="00623FF8" w:rsidRDefault="00623FF8" w:rsidP="00623FF8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76256" behindDoc="0" locked="0" layoutInCell="1" allowOverlap="1" wp14:anchorId="56D6F829" wp14:editId="0FFB1889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8" name="Textové po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623FF8">
                            <w:pPr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D6F829" id="Textové pole 18" o:spid="_x0000_s1071" type="#_x0000_t202" style="position:absolute;left:0;text-align:left;margin-left:359.65pt;margin-top:1.65pt;width:88.5pt;height:21.75pt;z-index:25417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" fillcolor="#a5a5a5" stroked="f">
                <v:textbox>
                  <w:txbxContent>
                    <w:p w:rsidR="00623FF8" w:rsidRDefault="00623FF8" w:rsidP="00623FF8">
                      <w:pPr>
                        <w:rPr>
                          <w:b/>
                          <w:color w:val="FFFFFF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77280" behindDoc="0" locked="0" layoutInCell="1" allowOverlap="1" wp14:anchorId="2EE8F8DE" wp14:editId="3AA01FDC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9" name="Textové po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623FF8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/>
                                <w:sz w:val="52"/>
                                <w:szCs w:val="52"/>
                              </w:rPr>
                              <w:t>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E8F8DE" id="Textové pole 19" o:spid="_x0000_s1072" type="#_x0000_t202" style="position:absolute;left:0;text-align:left;margin-left:359.65pt;margin-top:23.4pt;width:88.5pt;height:33pt;z-index:25417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" fillcolor="#a5a5a5" stroked="f">
                <v:textbox>
                  <w:txbxContent>
                    <w:p w:rsidR="00623FF8" w:rsidRDefault="00623FF8" w:rsidP="00623FF8">
                      <w:pPr>
                        <w:spacing w:line="240" w:lineRule="auto"/>
                        <w:jc w:val="center"/>
                        <w:rPr>
                          <w:b/>
                          <w:color w:val="FFFFFF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/>
                          <w:sz w:val="52"/>
                          <w:szCs w:val="52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78304" behindDoc="0" locked="0" layoutInCell="1" allowOverlap="1" wp14:anchorId="2BF31224" wp14:editId="270BB30A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0" name="Textové po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551287" w:rsidP="00623FF8">
                            <w:pPr>
                              <w:rPr>
                                <w:b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  <w:szCs w:val="24"/>
                              </w:rPr>
                              <w:t>Mycí centrum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F31224" id="Textové pole 20" o:spid="_x0000_s1073" type="#_x0000_t202" style="position:absolute;left:0;text-align:left;margin-left:-1.1pt;margin-top:1.65pt;width:354.65pt;height:21.75pt;z-index:25417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" fillcolor="#a5a5a5" stroked="f">
                <v:textbox>
                  <w:txbxContent>
                    <w:p w:rsidR="00623FF8" w:rsidRDefault="00551287" w:rsidP="00623FF8">
                      <w:pPr>
                        <w:rPr>
                          <w:b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  <w:szCs w:val="24"/>
                        </w:rPr>
                        <w:t>Mycí centrum</w:t>
                      </w:r>
                    </w:p>
                  </w:txbxContent>
                </v:textbox>
              </v:shape>
            </w:pict>
          </mc:Fallback>
        </mc:AlternateContent>
      </w:r>
    </w:p>
    <w:p w:rsidR="00623FF8" w:rsidRDefault="00623FF8" w:rsidP="00623FF8">
      <w:pPr>
        <w:spacing w:line="240" w:lineRule="auto"/>
        <w:outlineLvl w:val="0"/>
        <w:rPr>
          <w:b/>
          <w:color w:val="000000"/>
          <w:sz w:val="36"/>
          <w:szCs w:val="36"/>
        </w:rPr>
      </w:pPr>
      <w:r>
        <w:rPr>
          <w:color w:val="000000"/>
        </w:rPr>
        <w:t xml:space="preserve">Rozměr:  :  </w:t>
      </w:r>
      <w:r w:rsidR="000B6C71">
        <w:rPr>
          <w:b/>
          <w:color w:val="000000"/>
        </w:rPr>
        <w:t xml:space="preserve">cca </w:t>
      </w:r>
      <w:r>
        <w:rPr>
          <w:b/>
          <w:color w:val="000000"/>
        </w:rPr>
        <w:t xml:space="preserve">š.1570hl.600 /v900 v/2100mm                            POČET KS   </w:t>
      </w:r>
      <w:r>
        <w:rPr>
          <w:b/>
          <w:color w:val="000000"/>
          <w:sz w:val="36"/>
          <w:szCs w:val="36"/>
        </w:rPr>
        <w:t>1</w:t>
      </w:r>
    </w:p>
    <w:p w:rsidR="00623FF8" w:rsidRDefault="00623FF8" w:rsidP="00623FF8">
      <w:pPr>
        <w:pStyle w:val="Normlnweb"/>
        <w:rPr>
          <w:rFonts w:ascii="Century Gothic" w:hAnsi="Century Gothic"/>
          <w:b/>
          <w:bCs/>
          <w:sz w:val="18"/>
          <w:szCs w:val="18"/>
        </w:rPr>
      </w:pPr>
    </w:p>
    <w:p w:rsidR="00623FF8" w:rsidRDefault="00551287" w:rsidP="00623FF8">
      <w:pPr>
        <w:spacing w:after="120" w:line="240" w:lineRule="auto"/>
        <w:outlineLvl w:val="0"/>
        <w:rPr>
          <w:color w:val="000000"/>
        </w:rPr>
      </w:pPr>
      <w:r>
        <w:rPr>
          <w:color w:val="000000"/>
        </w:rPr>
        <w:t>Mycí centrum</w:t>
      </w:r>
      <w:r w:rsidR="00623FF8">
        <w:rPr>
          <w:color w:val="000000"/>
        </w:rPr>
        <w:t xml:space="preserve"> bude mít korpus   vyrobený z 18mm odolné laminátové dřevotřísky  v dekoru dřeviny .Všechny hrany budou olep</w:t>
      </w:r>
      <w:r>
        <w:rPr>
          <w:color w:val="000000"/>
        </w:rPr>
        <w:t>eny ABS 2mm. V horní části mycího centra</w:t>
      </w:r>
      <w:r w:rsidR="00623FF8">
        <w:rPr>
          <w:color w:val="000000"/>
        </w:rPr>
        <w:t xml:space="preserve"> bude 1x skříňka s dvířky se 2 -mi policemi š950v700hl318 a 1x skříňka s dvířky se 2 -mi policemi š600v700hl318. Spodní levá skříňka s dvířky pro osazení vestavěné lednice š 600 ,na osazení dřezu a médií s jednou stavitelnou policí skříňka š 520 a v levé části je šuplíková skříňka š 450 mm.</w:t>
      </w:r>
    </w:p>
    <w:p w:rsidR="00623FF8" w:rsidRDefault="00623FF8" w:rsidP="00623FF8">
      <w:pPr>
        <w:spacing w:after="120" w:line="240" w:lineRule="auto"/>
        <w:outlineLvl w:val="0"/>
        <w:rPr>
          <w:color w:val="000000"/>
        </w:rPr>
      </w:pPr>
      <w:r>
        <w:rPr>
          <w:color w:val="000000"/>
        </w:rPr>
        <w:t xml:space="preserve"> Skříňky musí být  postaveny na sadě 4 rektifikačních plastových noh v 100mm a bude kryta plastovou soklovou lištou v 100 v odstínu satin chrom a rohy budou osazeny AL rohovými profily.</w:t>
      </w:r>
    </w:p>
    <w:p w:rsidR="00623FF8" w:rsidRDefault="00623FF8" w:rsidP="00623FF8">
      <w:pPr>
        <w:spacing w:line="240" w:lineRule="auto"/>
        <w:outlineLvl w:val="0"/>
        <w:rPr>
          <w:color w:val="000000"/>
        </w:rPr>
      </w:pPr>
      <w:r>
        <w:rPr>
          <w:color w:val="000000"/>
        </w:rPr>
        <w:t>Dvířka na NK pantech s tlumením vyšší třídy kvality, úchytky kovové v dezénu satin chrom o rozteči 96 mm. Veškeré konstrukční spoje musí být pevně lepené a spojené kolíky, tak aby byla zaručena dlouhodobá pevnost a kvalita produktu. Záda skříňky budou z  MDF bílé  tl.3,2 mm osazené v polodrážce.</w:t>
      </w:r>
    </w:p>
    <w:p w:rsidR="00623FF8" w:rsidRDefault="00623FF8" w:rsidP="00623FF8">
      <w:pPr>
        <w:spacing w:after="120" w:line="240" w:lineRule="auto"/>
        <w:outlineLvl w:val="0"/>
        <w:rPr>
          <w:color w:val="000000"/>
        </w:rPr>
      </w:pPr>
      <w:r>
        <w:rPr>
          <w:color w:val="000000"/>
        </w:rPr>
        <w:t>Pracovní deska bude vyrobena z postformingové umakartové desky tl.38 mm,odstín šedá kamenina(před výrobou bude dezén desky upřesněn s investorem).Boční hrany budou olepeny ABS hranou 2 mm.Na pracovní desce bude osazen 1x nerezový dřez (viz foto) a páková směšovací baterie v odstínu satin chrom se zvýšeným ramínkem.Pracovní deska v 500 mm bude spojena se zádovou deskou a bude pevně navazovat na horní skříňku.</w:t>
      </w:r>
    </w:p>
    <w:p w:rsidR="00623FF8" w:rsidRDefault="00623FF8" w:rsidP="00623FF8">
      <w:pPr>
        <w:spacing w:after="120" w:line="240" w:lineRule="auto"/>
        <w:outlineLvl w:val="0"/>
        <w:rPr>
          <w:color w:val="000000"/>
        </w:rPr>
      </w:pPr>
      <w:r>
        <w:rPr>
          <w:color w:val="000000"/>
        </w:rPr>
        <w:t>V zádové desce bude při montáži osazena 2x krabice+2x dvojzásuvka 230V-montáž do dřevotřískové desky tl.18 mm.</w:t>
      </w:r>
    </w:p>
    <w:p w:rsidR="00623FF8" w:rsidRDefault="00623FF8" w:rsidP="00623FF8">
      <w:pPr>
        <w:spacing w:after="120" w:line="240" w:lineRule="auto"/>
        <w:outlineLvl w:val="0"/>
        <w:rPr>
          <w:color w:val="000000"/>
        </w:rPr>
      </w:pPr>
      <w:r>
        <w:rPr>
          <w:color w:val="000000"/>
        </w:rPr>
        <w:t xml:space="preserve">Dodavatel provede kompletní dopojení 1 ks vodovodní baterie a sifonu do odpadu. </w:t>
      </w:r>
    </w:p>
    <w:p w:rsidR="00623FF8" w:rsidRDefault="00623FF8" w:rsidP="00623FF8">
      <w:pPr>
        <w:pStyle w:val="Normlnweb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bCs/>
          <w:sz w:val="18"/>
          <w:szCs w:val="18"/>
        </w:rPr>
        <w:lastRenderedPageBreak/>
        <w:t>rozměr dřezu:</w:t>
      </w:r>
      <w:r>
        <w:rPr>
          <w:rFonts w:ascii="Century Gothic" w:hAnsi="Century Gothic"/>
          <w:sz w:val="18"/>
          <w:szCs w:val="18"/>
        </w:rPr>
        <w:t xml:space="preserve"> </w:t>
      </w:r>
      <w:r w:rsidR="000B6C71">
        <w:rPr>
          <w:rFonts w:ascii="Century Gothic" w:hAnsi="Century Gothic"/>
          <w:sz w:val="18"/>
          <w:szCs w:val="18"/>
        </w:rPr>
        <w:t xml:space="preserve">cca </w:t>
      </w:r>
      <w:r>
        <w:rPr>
          <w:rFonts w:ascii="Century Gothic" w:hAnsi="Century Gothic"/>
          <w:sz w:val="18"/>
          <w:szCs w:val="18"/>
        </w:rPr>
        <w:t>615 x 500 mm</w:t>
      </w:r>
      <w:r w:rsidR="000B6C71">
        <w:rPr>
          <w:rFonts w:ascii="Century Gothic" w:hAnsi="Century Gothic"/>
          <w:sz w:val="18"/>
          <w:szCs w:val="18"/>
        </w:rPr>
        <w:t xml:space="preserve">, </w:t>
      </w:r>
      <w:r>
        <w:rPr>
          <w:rStyle w:val="Siln"/>
          <w:rFonts w:ascii="Century Gothic" w:hAnsi="Century Gothic"/>
          <w:sz w:val="18"/>
          <w:szCs w:val="18"/>
        </w:rPr>
        <w:t>rozměr dřezové nádoby:</w:t>
      </w:r>
      <w:r>
        <w:rPr>
          <w:rFonts w:ascii="Century Gothic" w:hAnsi="Century Gothic"/>
          <w:sz w:val="18"/>
          <w:szCs w:val="18"/>
        </w:rPr>
        <w:t xml:space="preserve"> </w:t>
      </w:r>
      <w:r w:rsidR="000B6C71">
        <w:rPr>
          <w:rFonts w:ascii="Century Gothic" w:hAnsi="Century Gothic"/>
          <w:sz w:val="18"/>
          <w:szCs w:val="18"/>
        </w:rPr>
        <w:t xml:space="preserve">cca </w:t>
      </w:r>
      <w:r>
        <w:rPr>
          <w:rFonts w:ascii="Century Gothic" w:hAnsi="Century Gothic"/>
          <w:sz w:val="18"/>
          <w:szCs w:val="18"/>
        </w:rPr>
        <w:t>340 x 420 mm,</w:t>
      </w:r>
      <w:r w:rsidR="000B6C71">
        <w:rPr>
          <w:rFonts w:ascii="Century Gothic" w:hAnsi="Century Gothic"/>
          <w:sz w:val="18"/>
          <w:szCs w:val="18"/>
        </w:rPr>
        <w:t xml:space="preserve"> </w:t>
      </w:r>
      <w:r>
        <w:rPr>
          <w:rStyle w:val="Siln"/>
          <w:rFonts w:ascii="Century Gothic" w:hAnsi="Century Gothic"/>
          <w:sz w:val="18"/>
          <w:szCs w:val="18"/>
        </w:rPr>
        <w:t>hloubka dřezu:</w:t>
      </w:r>
      <w:r w:rsidR="000B6C71">
        <w:rPr>
          <w:rFonts w:ascii="Century Gothic" w:hAnsi="Century Gothic"/>
          <w:sz w:val="18"/>
          <w:szCs w:val="18"/>
        </w:rPr>
        <w:t xml:space="preserve"> cca1</w:t>
      </w:r>
      <w:r>
        <w:rPr>
          <w:rFonts w:ascii="Century Gothic" w:hAnsi="Century Gothic"/>
          <w:sz w:val="18"/>
          <w:szCs w:val="18"/>
        </w:rPr>
        <w:t>60 mm</w:t>
      </w:r>
      <w:ins w:id="0" w:author="Štěpáníková Martina" w:date="2021-02-11T15:12:00Z">
        <w:r w:rsidR="0029225C">
          <w:rPr>
            <w:rFonts w:ascii="Century Gothic" w:hAnsi="Century Gothic"/>
            <w:sz w:val="18"/>
            <w:szCs w:val="18"/>
          </w:rPr>
          <w:t xml:space="preserve"> </w:t>
        </w:r>
      </w:ins>
    </w:p>
    <w:p w:rsidR="00623FF8" w:rsidRDefault="00623FF8" w:rsidP="00623FF8">
      <w:pPr>
        <w:spacing w:line="240" w:lineRule="auto"/>
        <w:outlineLvl w:val="0"/>
        <w:rPr>
          <w:rFonts w:ascii="Calibri" w:hAnsi="Calibri"/>
          <w:color w:val="000000"/>
        </w:rPr>
      </w:pPr>
      <w:r>
        <w:rPr>
          <w:color w:val="000000"/>
        </w:rPr>
        <w:t xml:space="preserve">                                                          </w:t>
      </w:r>
      <w:r>
        <w:rPr>
          <w:noProof/>
          <w:color w:val="000000"/>
        </w:rPr>
        <w:drawing>
          <wp:inline distT="0" distB="0" distL="0" distR="0" wp14:anchorId="06E056CF" wp14:editId="676F044F">
            <wp:extent cx="1517650" cy="1219200"/>
            <wp:effectExtent l="0" t="0" r="6350" b="0"/>
            <wp:docPr id="30" name="Obrázek 30" descr="Popis: Popis: Popis: nerez dřez B-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948" descr="Popis: Popis: Popis: nerez dřez B-36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6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 w:rsidR="00623FF8" w:rsidRDefault="00623FF8" w:rsidP="00623FF8">
      <w:pPr>
        <w:spacing w:after="120" w:line="240" w:lineRule="auto"/>
        <w:outlineLvl w:val="0"/>
        <w:rPr>
          <w:color w:val="000000"/>
        </w:rPr>
      </w:pPr>
    </w:p>
    <w:p w:rsidR="00DA6BE0" w:rsidRDefault="00DA6BE0" w:rsidP="00DA6BE0">
      <w:pPr>
        <w:spacing w:line="240" w:lineRule="auto"/>
        <w:outlineLvl w:val="0"/>
        <w:rPr>
          <w:color w:val="000000" w:themeColor="text1"/>
        </w:rPr>
      </w:pPr>
    </w:p>
    <w:p w:rsidR="007B53D0" w:rsidRDefault="007B53D0" w:rsidP="007B53D0"/>
    <w:p w:rsidR="007B53D0" w:rsidRDefault="007B53D0" w:rsidP="007B53D0">
      <w:pPr>
        <w:spacing w:line="240" w:lineRule="auto"/>
        <w:outlineLvl w:val="0"/>
        <w:rPr>
          <w:szCs w:val="20"/>
        </w:rPr>
      </w:pPr>
    </w:p>
    <w:p w:rsidR="007B53D0" w:rsidRDefault="007B53D0" w:rsidP="007B53D0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80352" behindDoc="0" locked="0" layoutInCell="1" allowOverlap="1" wp14:anchorId="44A6674B" wp14:editId="3ED578B8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7" name="Textové po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53D0" w:rsidRDefault="007B53D0" w:rsidP="007B53D0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A6674B" id="Textové pole 37" o:spid="_x0000_s1074" type="#_x0000_t202" style="position:absolute;left:0;text-align:left;margin-left:359.65pt;margin-top:1.65pt;width:88.5pt;height:21.75pt;z-index:25418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CnUrWXsAIAAFQ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7B53D0" w:rsidRDefault="007B53D0" w:rsidP="007B53D0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81376" behindDoc="0" locked="0" layoutInCell="1" allowOverlap="1" wp14:anchorId="1E8507D5" wp14:editId="708A39D0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8" name="Textové po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53D0" w:rsidRDefault="007B53D0" w:rsidP="007B53D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507D5" id="Textové pole 38" o:spid="_x0000_s1075" type="#_x0000_t202" style="position:absolute;left:0;text-align:left;margin-left:359.65pt;margin-top:23.4pt;width:88.5pt;height:33pt;z-index:25418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AkZ8wSsAIAAFQ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7B53D0" w:rsidRDefault="007B53D0" w:rsidP="007B53D0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82400" behindDoc="0" locked="0" layoutInCell="1" allowOverlap="1" wp14:anchorId="01D8CCB0" wp14:editId="7531339B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9" name="Textové po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53D0" w:rsidRDefault="007B53D0" w:rsidP="007B53D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Rohový pracovní stůl  s dělící příčkou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8CCB0" id="Textové pole 39" o:spid="_x0000_s1076" type="#_x0000_t202" style="position:absolute;left:0;text-align:left;margin-left:-1.1pt;margin-top:1.65pt;width:354.65pt;height:21.75pt;z-index:25418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AIvg3fsQIAAFQ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7B53D0" w:rsidRDefault="007B53D0" w:rsidP="007B53D0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Rohový pracovní stůl  s dělící příčkou</w:t>
                      </w:r>
                    </w:p>
                  </w:txbxContent>
                </v:textbox>
              </v:shape>
            </w:pict>
          </mc:Fallback>
        </mc:AlternateContent>
      </w:r>
    </w:p>
    <w:p w:rsidR="007B53D0" w:rsidRDefault="007B53D0" w:rsidP="007B53D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š.1218/hl.1100/v.750/2100mm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7B53D0" w:rsidRDefault="007B53D0" w:rsidP="007B53D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7B53D0" w:rsidRDefault="007B53D0" w:rsidP="007B53D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Vrchní pracovní deska  musí být vyrobená z laminatové dřevotřísky v dekoru dřeviny je plošně slepená na min tl.36mm. Stolová deska musí mít osazena 1x kabelovou průchodku pr.60 mm a zvýšené čelu u stěny 100mm. Konstrukce stolu bude vyrobena z laminátové dřevotřísky 18 mm dekor dřevina ,ABS 2 mm na všech hranách. Konstrukce stolu bude mít stavitelné nožky .Součástí stolu je zvýšený předěl 1105v2100x18 mm vyrobený z laminatové dřevotřísky v dekoru dřeviny a na všech hranách ABS 2 mm.</w:t>
      </w:r>
    </w:p>
    <w:p w:rsidR="00B249B8" w:rsidRDefault="007B53D0" w:rsidP="00B249B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Veškeré konstrukční spoje musí být pevně lepené a spojené kolíky, tak aby byla zaručena dlouhodobá pevnost a kvalita produk</w:t>
      </w:r>
      <w:r w:rsidR="00B249B8">
        <w:rPr>
          <w:color w:val="000000" w:themeColor="text1"/>
        </w:rPr>
        <w:t>tu</w:t>
      </w:r>
      <w:r w:rsidR="000B6C71">
        <w:rPr>
          <w:color w:val="000000" w:themeColor="text1"/>
        </w:rPr>
        <w:t>.</w:t>
      </w:r>
    </w:p>
    <w:p w:rsidR="00B249B8" w:rsidRDefault="00B249B8" w:rsidP="00B249B8">
      <w:pPr>
        <w:spacing w:line="240" w:lineRule="auto"/>
        <w:outlineLvl w:val="0"/>
        <w:rPr>
          <w:color w:val="000000" w:themeColor="text1"/>
        </w:rPr>
      </w:pPr>
    </w:p>
    <w:p w:rsidR="00B249B8" w:rsidRDefault="00B249B8" w:rsidP="00B249B8">
      <w:pPr>
        <w:outlineLvl w:val="0"/>
        <w:rPr>
          <w:b/>
          <w:sz w:val="16"/>
          <w:szCs w:val="16"/>
        </w:rPr>
      </w:pPr>
    </w:p>
    <w:p w:rsidR="00B249B8" w:rsidRDefault="00B249B8" w:rsidP="00B249B8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84448" behindDoc="0" locked="0" layoutInCell="1" allowOverlap="1" wp14:anchorId="60F7BF1B" wp14:editId="1B6B61AD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0" name="Textové po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49B8" w:rsidRDefault="00B249B8" w:rsidP="00B249B8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7BF1B" id="Textové pole 40" o:spid="_x0000_s1077" type="#_x0000_t202" style="position:absolute;left:0;text-align:left;margin-left:359.65pt;margin-top:1.65pt;width:88.5pt;height:21.75pt;z-index:25418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C2gziS/gAAAOEBAAATAAAAAAAAAAAAAAAA&#10;AAAAAABbQ29udGVudF9UeXBlc10ueG1sUEsBAi0AFAAGAAgAAAAhADj9If/WAAAAlAEAAAsAAAAA&#10;AAAAAAAAAAAALwEAAF9yZWxzLy5yZWxzUEsBAi0AFAAGAAgAAAAhACZTZpSvAgAAVAUAAA4AAAAA&#10;AAAAAAAAAAAALg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B249B8" w:rsidRDefault="00B249B8" w:rsidP="00B249B8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85472" behindDoc="0" locked="0" layoutInCell="1" allowOverlap="1" wp14:anchorId="018EEEC9" wp14:editId="636B4CB0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56" name="Textové po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49B8" w:rsidRDefault="00B249B8" w:rsidP="00B249B8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8EEEC9" id="Textové pole 56" o:spid="_x0000_s1078" type="#_x0000_t202" style="position:absolute;left:0;text-align:left;margin-left:359.65pt;margin-top:23.4pt;width:88.5pt;height:33pt;z-index:25418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DIhcNWsAIAAFQ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B249B8" w:rsidRDefault="00B249B8" w:rsidP="00B249B8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86496" behindDoc="0" locked="0" layoutInCell="1" allowOverlap="1" wp14:anchorId="2669FA92" wp14:editId="4ABE70EE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57" name="Textové po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49B8" w:rsidRDefault="00B249B8" w:rsidP="00B249B8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Vysoká skříň s dveřmi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69FA92" id="Textové pole 57" o:spid="_x0000_s1079" type="#_x0000_t202" style="position:absolute;left:0;text-align:left;margin-left:-1.1pt;margin-top:1.65pt;width:354.65pt;height:21.75pt;z-index:25418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BGZlZHsQIAAFQ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B249B8" w:rsidRDefault="00B249B8" w:rsidP="00B249B8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Vysoká skříň s dveřmi</w:t>
                      </w:r>
                    </w:p>
                  </w:txbxContent>
                </v:textbox>
              </v:shape>
            </w:pict>
          </mc:Fallback>
        </mc:AlternateContent>
      </w:r>
    </w:p>
    <w:p w:rsidR="00B249B8" w:rsidRDefault="00B249B8" w:rsidP="00B249B8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š.750 hl.375 v.2100mm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B249B8" w:rsidRDefault="00B249B8" w:rsidP="00B249B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B249B8" w:rsidRDefault="00B249B8" w:rsidP="00B249B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dřevotřísky tl.18 mm  v dekoru dřeviny , ABS 2 mm na všech hranách.Skříň bude mít  2x dvířka s 5-ti stavitelnými  policemi .</w:t>
      </w:r>
    </w:p>
    <w:p w:rsidR="00B249B8" w:rsidRDefault="00B249B8" w:rsidP="00B249B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Dvířka na NK pantech s tlumením vyšší třídy kvality .  Ve skříni  nastavitelné police s roztečí 32mm a na podpěrkách 5/5 mm. Skříňka musí mít kovové úchytky s roztečí minimálně 96 mm  . Skříňka je osazena na plastových rektifikačních nožkách v 40mm se soklem.Veškeré konstrukční spoje musí být pevně lepené a spojené kolíky, tak aby byla zaručena dlouhodobá pevnost a kvalita produktu. Záda skříňky budou, MDF bílé tl.3,2 mm.</w:t>
      </w:r>
    </w:p>
    <w:p w:rsidR="00B249B8" w:rsidRDefault="00B249B8" w:rsidP="00B249B8">
      <w:pPr>
        <w:jc w:val="both"/>
      </w:pPr>
    </w:p>
    <w:p w:rsidR="000B6C71" w:rsidRPr="00DA6BE0" w:rsidRDefault="000B6C71" w:rsidP="00B249B8">
      <w:pPr>
        <w:jc w:val="both"/>
      </w:pPr>
    </w:p>
    <w:p w:rsidR="00B249B8" w:rsidRDefault="00B249B8" w:rsidP="00B249B8">
      <w:pPr>
        <w:outlineLvl w:val="0"/>
        <w:rPr>
          <w:b/>
          <w:sz w:val="16"/>
          <w:szCs w:val="16"/>
        </w:rPr>
      </w:pPr>
    </w:p>
    <w:p w:rsidR="00B249B8" w:rsidRDefault="00B249B8" w:rsidP="00B249B8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4188544" behindDoc="0" locked="0" layoutInCell="1" allowOverlap="1" wp14:anchorId="720E8CA9" wp14:editId="3337306C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58" name="Textové po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49B8" w:rsidRDefault="00B249B8" w:rsidP="00B249B8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E8CA9" id="Textové pole 58" o:spid="_x0000_s1080" type="#_x0000_t202" style="position:absolute;left:0;text-align:left;margin-left:359.65pt;margin-top:1.65pt;width:88.5pt;height:21.75pt;z-index:25418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ExPsAIAAFQ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ALhExPsAIAAFQ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B249B8" w:rsidRDefault="00B249B8" w:rsidP="00B249B8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89568" behindDoc="0" locked="0" layoutInCell="1" allowOverlap="1" wp14:anchorId="674970FB" wp14:editId="07802D8C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48" name="Textové pol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49B8" w:rsidRDefault="00B249B8" w:rsidP="00B249B8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4970FB" id="Textové pole 448" o:spid="_x0000_s1081" type="#_x0000_t202" style="position:absolute;left:0;text-align:left;margin-left:359.65pt;margin-top:23.4pt;width:88.5pt;height:33pt;z-index:25418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4O6Yh7ECAABWBQAADgAA&#10;AAAAAAAAAAAAAAAuAgAAZHJzL2Uyb0RvYy54bWxQSwECLQAUAAYACAAAACEAiR4jrN0AAAAKAQAA&#10;DwAAAAAAAAAAAAAAAAALBQAAZHJzL2Rvd25yZXYueG1sUEsFBgAAAAAEAAQA8wAAABUGAAAAAA==&#10;" fillcolor="#a5a5a5 [2092]" stroked="f">
                <v:textbox>
                  <w:txbxContent>
                    <w:p w:rsidR="00B249B8" w:rsidRDefault="00B249B8" w:rsidP="00B249B8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90592" behindDoc="0" locked="0" layoutInCell="1" allowOverlap="1" wp14:anchorId="5B5FF799" wp14:editId="0BAA9B13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49" name="Textové pol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49B8" w:rsidRDefault="00B249B8" w:rsidP="00B249B8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Vysoká skříň s dveřmi a prosklením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FF799" id="Textové pole 449" o:spid="_x0000_s1082" type="#_x0000_t202" style="position:absolute;left:0;text-align:left;margin-left:-1.1pt;margin-top:1.65pt;width:354.65pt;height:21.75pt;z-index:25419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v9NxQLICAABWBQAADgAA&#10;AAAAAAAAAAAAAAAuAgAAZHJzL2Uyb0RvYy54bWxQSwECLQAUAAYACAAAACEAPD8xJNwAAAAHAQAA&#10;DwAAAAAAAAAAAAAAAAAMBQAAZHJzL2Rvd25yZXYueG1sUEsFBgAAAAAEAAQA8wAAABUGAAAAAA==&#10;" fillcolor="#a5a5a5 [2092]" stroked="f">
                <v:textbox>
                  <w:txbxContent>
                    <w:p w:rsidR="00B249B8" w:rsidRDefault="00B249B8" w:rsidP="00B249B8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Vysoká skříň s dveřmi a </w:t>
                      </w:r>
                      <w:proofErr w:type="spell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prosklením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B249B8" w:rsidRDefault="00B249B8" w:rsidP="00B249B8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š.750 hl.375 v.2100mm 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B249B8" w:rsidRDefault="00B249B8" w:rsidP="00B249B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B249B8" w:rsidRDefault="00B249B8" w:rsidP="00B249B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dřevotřísky tl.18 mm v dekoru dřeviny ,ABS 2 mm na všech hranách.Skříň bude mít dělení:spodní část 2x dvířka  a horní část 2x prosklenná  dvířka(sklo tl.5 mm ve svislých lištách) celkem se 4-mi stavitelnými  policemi .</w:t>
      </w:r>
    </w:p>
    <w:p w:rsidR="00B249B8" w:rsidRDefault="00B249B8" w:rsidP="00B249B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Dvířka na NK pantech s tlumením vyšší třídy kvality . Ve skříni  nastavitelné police s roztečí 32mm a na podpěrkách 5/5 mm. Skříňka musí mít kovové úchytky s roztečí minimálně 128 mm  satin chrom. Skříňka je osazena na plastových rektifikačních nožkách v 40mm se soklem.Veškeré konstrukční spoje musí být pevně lepené a spojené kolíky, tak aby byla zaručena dlouhodobá pevnost a kvalita produktu. Záda skříňky budou, MDF bílé tl.3,2 mm. </w:t>
      </w:r>
    </w:p>
    <w:p w:rsidR="00B249B8" w:rsidRDefault="00B249B8" w:rsidP="00B249B8">
      <w:pPr>
        <w:spacing w:line="240" w:lineRule="auto"/>
        <w:outlineLvl w:val="0"/>
      </w:pPr>
    </w:p>
    <w:p w:rsidR="00B249B8" w:rsidRDefault="00B249B8" w:rsidP="00B249B8">
      <w:pPr>
        <w:outlineLvl w:val="0"/>
        <w:rPr>
          <w:b/>
          <w:sz w:val="16"/>
          <w:szCs w:val="16"/>
        </w:rPr>
      </w:pPr>
    </w:p>
    <w:p w:rsidR="00B249B8" w:rsidRDefault="00B249B8" w:rsidP="00B249B8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92640" behindDoc="0" locked="0" layoutInCell="1" allowOverlap="1" wp14:anchorId="45B9FB6A" wp14:editId="0AEEE522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50" name="Textové pol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49B8" w:rsidRDefault="00B249B8" w:rsidP="00B249B8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9FB6A" id="Textové pole 450" o:spid="_x0000_s1083" type="#_x0000_t202" style="position:absolute;left:0;text-align:left;margin-left:359.65pt;margin-top:1.65pt;width:88.5pt;height:21.75pt;z-index:25419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azdN37ECAABW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B249B8" w:rsidRDefault="00B249B8" w:rsidP="00B249B8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93664" behindDoc="0" locked="0" layoutInCell="1" allowOverlap="1" wp14:anchorId="09D8F1BE" wp14:editId="62BEB5D3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51" name="Textové pole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49B8" w:rsidRDefault="00B249B8" w:rsidP="00B249B8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D8F1BE" id="Textové pole 451" o:spid="_x0000_s1084" type="#_x0000_t202" style="position:absolute;left:0;text-align:left;margin-left:359.65pt;margin-top:23.4pt;width:88.5pt;height:33pt;z-index:25419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CuwxxisAIAAFY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B249B8" w:rsidRDefault="00B249B8" w:rsidP="00B249B8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94688" behindDoc="0" locked="0" layoutInCell="1" allowOverlap="1" wp14:anchorId="49525B82" wp14:editId="778D6DBA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52" name="Textové pol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49B8" w:rsidRDefault="00B249B8" w:rsidP="00B249B8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Vysoká šatní skříň s dveřmi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525B82" id="Textové pole 452" o:spid="_x0000_s1085" type="#_x0000_t202" style="position:absolute;left:0;text-align:left;margin-left:-1.1pt;margin-top:1.65pt;width:354.65pt;height:21.75pt;z-index:25419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446sQIAAFY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DXR446sQIAAFY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B249B8" w:rsidRDefault="00B249B8" w:rsidP="00B249B8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Vysoká šatní skříň s dveřmi</w:t>
                      </w:r>
                    </w:p>
                  </w:txbxContent>
                </v:textbox>
              </v:shape>
            </w:pict>
          </mc:Fallback>
        </mc:AlternateContent>
      </w:r>
    </w:p>
    <w:p w:rsidR="00B249B8" w:rsidRDefault="00B249B8" w:rsidP="00B249B8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š.850 hl.500 v.2100mm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B249B8" w:rsidRDefault="00B249B8" w:rsidP="00B249B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B249B8" w:rsidRDefault="00B249B8" w:rsidP="00B249B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dřevotřísky v dekoru dřeviny tl.18 mm ABS 2 mm na všech hranách.Skříň bude mít 2x dvířka,svislou příčku, s 5-ti policemi  (4x stavitelná)+výsuvný držák na ramínka D 450mm .</w:t>
      </w:r>
    </w:p>
    <w:p w:rsidR="00B249B8" w:rsidRDefault="00B249B8" w:rsidP="00B249B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Dvířka na NK pantech s tlumením vyšší třídy kvality.  Ve skříni  nastavitelné police s roztečí 32mm a na podpěrkách 5/5 mm. Skříňka musí mít kovové úchytky s roztečí minimálně 96 mm  . Skříňka je osazena na plastových rektifikačních nožkách v 40mm a se soklem.</w:t>
      </w:r>
    </w:p>
    <w:p w:rsidR="00B249B8" w:rsidRDefault="00B249B8" w:rsidP="00B249B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</w:t>
      </w:r>
    </w:p>
    <w:p w:rsidR="00B249B8" w:rsidRDefault="00B249B8" w:rsidP="00B249B8">
      <w:pPr>
        <w:spacing w:line="240" w:lineRule="auto"/>
        <w:outlineLvl w:val="0"/>
      </w:pPr>
    </w:p>
    <w:p w:rsidR="00B249B8" w:rsidRDefault="00B249B8" w:rsidP="00B249B8">
      <w:pPr>
        <w:outlineLvl w:val="0"/>
        <w:rPr>
          <w:b/>
          <w:sz w:val="16"/>
          <w:szCs w:val="16"/>
        </w:rPr>
      </w:pPr>
    </w:p>
    <w:p w:rsidR="00B249B8" w:rsidRDefault="00B249B8" w:rsidP="00B249B8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96736" behindDoc="0" locked="0" layoutInCell="1" allowOverlap="1" wp14:anchorId="2D3BD85E" wp14:editId="6BE86703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53" name="Textové pol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49B8" w:rsidRDefault="00B249B8" w:rsidP="00B249B8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3BD85E" id="Textové pole 453" o:spid="_x0000_s1086" type="#_x0000_t202" style="position:absolute;left:0;text-align:left;margin-left:359.65pt;margin-top:1.65pt;width:88.5pt;height:21.75pt;z-index:25419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d5mDq7ECAABW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B249B8" w:rsidRDefault="00B249B8" w:rsidP="00B249B8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97760" behindDoc="0" locked="0" layoutInCell="1" allowOverlap="1" wp14:anchorId="4DC4C843" wp14:editId="11439B05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54" name="Textové pol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49B8" w:rsidRDefault="00B249B8" w:rsidP="00B249B8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C4C843" id="Textové pole 454" o:spid="_x0000_s1087" type="#_x0000_t202" style="position:absolute;left:0;text-align:left;margin-left:359.65pt;margin-top:23.4pt;width:88.5pt;height:33pt;z-index:25419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CdzEFmsAIAAFY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B249B8" w:rsidRDefault="00B249B8" w:rsidP="00B249B8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98784" behindDoc="0" locked="0" layoutInCell="1" allowOverlap="1" wp14:anchorId="699EB8C6" wp14:editId="09237959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55" name="Textové pol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49B8" w:rsidRDefault="00B249B8" w:rsidP="00B249B8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Odkládací stěna s háčky a zrcadlem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9EB8C6" id="Textové pole 455" o:spid="_x0000_s1088" type="#_x0000_t202" style="position:absolute;left:0;text-align:left;margin-left:-1.1pt;margin-top:1.65pt;width:354.65pt;height:21.75pt;z-index:25419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aihsQIAAFY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DC8aihsQIAAFY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B249B8" w:rsidRDefault="00B249B8" w:rsidP="00B249B8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Odkládací stěna s háčky a zrcadlem</w:t>
                      </w:r>
                    </w:p>
                  </w:txbxContent>
                </v:textbox>
              </v:shape>
            </w:pict>
          </mc:Fallback>
        </mc:AlternateContent>
      </w:r>
    </w:p>
    <w:p w:rsidR="00B249B8" w:rsidRDefault="00B077B1" w:rsidP="00B249B8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</w:t>
      </w:r>
      <w:r w:rsidRPr="00B077B1">
        <w:rPr>
          <w:b/>
          <w:color w:val="000000" w:themeColor="text1"/>
        </w:rPr>
        <w:t>cca</w:t>
      </w:r>
      <w:r w:rsidR="00B249B8">
        <w:rPr>
          <w:color w:val="000000" w:themeColor="text1"/>
        </w:rPr>
        <w:t xml:space="preserve"> </w:t>
      </w:r>
      <w:r w:rsidR="00B249B8">
        <w:rPr>
          <w:b/>
          <w:color w:val="000000" w:themeColor="text1"/>
        </w:rPr>
        <w:t xml:space="preserve">š.1150 hl.18 v.2100mm                                                     POČET KS   </w:t>
      </w:r>
      <w:r w:rsidR="00B249B8">
        <w:rPr>
          <w:b/>
          <w:color w:val="000000" w:themeColor="text1"/>
          <w:sz w:val="36"/>
          <w:szCs w:val="36"/>
        </w:rPr>
        <w:t>1</w:t>
      </w:r>
    </w:p>
    <w:p w:rsidR="00B249B8" w:rsidRDefault="00B249B8" w:rsidP="00B249B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B249B8" w:rsidRDefault="00B249B8" w:rsidP="00B249B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Stěna musí být vyrobena z laminátové dřevotřísky v dekoru dřeviny tl.18 mm ABS 2 mm na všech hranách,bude mít 3x dvojháček satin chrom a zrcadlo 1400x400 včetně podlepení.</w:t>
      </w:r>
    </w:p>
    <w:p w:rsidR="00D05231" w:rsidRDefault="00D05231" w:rsidP="00D05231">
      <w:pPr>
        <w:outlineLvl w:val="0"/>
        <w:rPr>
          <w:b/>
          <w:sz w:val="16"/>
          <w:szCs w:val="16"/>
        </w:rPr>
      </w:pPr>
    </w:p>
    <w:p w:rsidR="000B6C71" w:rsidRDefault="000B6C71" w:rsidP="00D05231">
      <w:pPr>
        <w:outlineLvl w:val="0"/>
        <w:rPr>
          <w:b/>
          <w:sz w:val="16"/>
          <w:szCs w:val="16"/>
        </w:rPr>
      </w:pPr>
    </w:p>
    <w:p w:rsidR="000B6C71" w:rsidRDefault="000B6C71" w:rsidP="00D05231">
      <w:pPr>
        <w:outlineLvl w:val="0"/>
        <w:rPr>
          <w:b/>
          <w:sz w:val="16"/>
          <w:szCs w:val="16"/>
        </w:rPr>
      </w:pPr>
    </w:p>
    <w:p w:rsidR="000B6C71" w:rsidRDefault="000B6C71" w:rsidP="00D05231">
      <w:pPr>
        <w:outlineLvl w:val="0"/>
        <w:rPr>
          <w:b/>
          <w:sz w:val="16"/>
          <w:szCs w:val="16"/>
        </w:rPr>
      </w:pPr>
    </w:p>
    <w:p w:rsidR="00D05231" w:rsidRDefault="00D05231" w:rsidP="00D05231">
      <w:pPr>
        <w:outlineLvl w:val="0"/>
        <w:rPr>
          <w:b/>
          <w:sz w:val="16"/>
          <w:szCs w:val="16"/>
        </w:rPr>
      </w:pPr>
    </w:p>
    <w:p w:rsidR="00D05231" w:rsidRDefault="00D05231" w:rsidP="00D05231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4200832" behindDoc="0" locked="0" layoutInCell="1" allowOverlap="1" wp14:anchorId="62F6905C" wp14:editId="280D08B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41" name="Textové po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F6905C" id="Textové pole 141" o:spid="_x0000_s1089" type="#_x0000_t202" style="position:absolute;left:0;text-align:left;margin-left:359.65pt;margin-top:1.65pt;width:88.5pt;height:21.75pt;z-index:25420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Cnr16SsAIAAFY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01856" behindDoc="0" locked="0" layoutInCell="1" allowOverlap="1" wp14:anchorId="17133E07" wp14:editId="583F5035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42" name="Textové po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133E07" id="Textové pole 142" o:spid="_x0000_s1090" type="#_x0000_t202" style="position:absolute;left:0;text-align:left;margin-left:359.65pt;margin-top:23.4pt;width:88.5pt;height:33pt;z-index:25420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QRWBuLECAABWBQAADgAA&#10;AAAAAAAAAAAAAAAuAgAAZHJzL2Uyb0RvYy54bWxQSwECLQAUAAYACAAAACEAiR4jrN0AAAAKAQAA&#10;DwAAAAAAAAAAAAAAAAALBQAAZHJzL2Rvd25yZXYueG1sUEsFBgAAAAAEAAQA8wAAABUGAAAAAA==&#10;" fillcolor="#a5a5a5 [2092]" stroked="f">
                <v:textbox>
                  <w:txbxContent>
                    <w:p w:rsidR="00D05231" w:rsidRDefault="00D05231" w:rsidP="00D0523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02880" behindDoc="0" locked="0" layoutInCell="1" allowOverlap="1" wp14:anchorId="0FF4EDE7" wp14:editId="425778EE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43" name="Textové pol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Jednací židle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4EDE7" id="Textové pole 143" o:spid="_x0000_s1091" type="#_x0000_t202" style="position:absolute;left:0;text-align:left;margin-left:-1.1pt;margin-top:1.65pt;width:354.65pt;height:21.75pt;z-index:25420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Afs/N9sQIAAFY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Jednací židle</w:t>
                      </w:r>
                    </w:p>
                  </w:txbxContent>
                </v:textbox>
              </v:shape>
            </w:pict>
          </mc:Fallback>
        </mc:AlternateContent>
      </w:r>
    </w:p>
    <w:p w:rsidR="00D05231" w:rsidRPr="000B6C71" w:rsidRDefault="00D05231" w:rsidP="000B6C71">
      <w:pPr>
        <w:spacing w:after="0" w:line="240" w:lineRule="auto"/>
        <w:outlineLvl w:val="0"/>
        <w:rPr>
          <w:b/>
          <w:color w:val="000000" w:themeColor="text1"/>
          <w:sz w:val="20"/>
          <w:szCs w:val="20"/>
        </w:rPr>
      </w:pPr>
      <w:r>
        <w:rPr>
          <w:color w:val="000000" w:themeColor="text1"/>
        </w:rPr>
        <w:t xml:space="preserve">Rozměr:  :  </w:t>
      </w:r>
      <w:r w:rsidR="000B6C71" w:rsidRPr="000B6C71">
        <w:rPr>
          <w:b/>
          <w:color w:val="000000" w:themeColor="text1"/>
        </w:rPr>
        <w:t>cca</w:t>
      </w:r>
      <w:r w:rsidR="000B6C71">
        <w:rPr>
          <w:color w:val="000000" w:themeColor="text1"/>
        </w:rPr>
        <w:t xml:space="preserve"> </w:t>
      </w:r>
      <w:r w:rsidR="00ED3A20">
        <w:rPr>
          <w:b/>
          <w:color w:val="000000" w:themeColor="text1"/>
          <w:sz w:val="20"/>
          <w:szCs w:val="20"/>
        </w:rPr>
        <w:t>š.sed490</w:t>
      </w:r>
      <w:r w:rsidRPr="00BA7703">
        <w:rPr>
          <w:b/>
          <w:color w:val="000000" w:themeColor="text1"/>
          <w:sz w:val="20"/>
          <w:szCs w:val="20"/>
        </w:rPr>
        <w:t>/</w:t>
      </w:r>
      <w:r w:rsidR="00ED3A20">
        <w:rPr>
          <w:b/>
          <w:color w:val="000000" w:themeColor="text1"/>
          <w:sz w:val="20"/>
          <w:szCs w:val="20"/>
        </w:rPr>
        <w:t>v.opěr. 810/v.sedu43</w:t>
      </w:r>
      <w:r>
        <w:rPr>
          <w:b/>
          <w:color w:val="000000" w:themeColor="text1"/>
          <w:sz w:val="20"/>
          <w:szCs w:val="20"/>
        </w:rPr>
        <w:t xml:space="preserve">0 </w:t>
      </w:r>
      <w:r w:rsidRPr="00BA7703">
        <w:rPr>
          <w:b/>
          <w:color w:val="000000" w:themeColor="text1"/>
          <w:sz w:val="20"/>
          <w:szCs w:val="20"/>
        </w:rPr>
        <w:t>mm</w:t>
      </w:r>
      <w:r w:rsidR="000B6C71">
        <w:rPr>
          <w:b/>
          <w:color w:val="000000" w:themeColor="text1"/>
          <w:sz w:val="20"/>
          <w:szCs w:val="20"/>
        </w:rPr>
        <w:tab/>
      </w:r>
      <w:r w:rsidR="0029225C">
        <w:rPr>
          <w:rFonts w:ascii="Century Gothic" w:hAnsi="Century Gothic"/>
          <w:sz w:val="12"/>
          <w:szCs w:val="18"/>
        </w:rPr>
        <w:tab/>
      </w:r>
      <w:r>
        <w:rPr>
          <w:b/>
          <w:color w:val="000000" w:themeColor="text1"/>
        </w:rPr>
        <w:t xml:space="preserve"> POČET KS   </w:t>
      </w:r>
      <w:r>
        <w:rPr>
          <w:b/>
          <w:color w:val="000000" w:themeColor="text1"/>
          <w:sz w:val="36"/>
          <w:szCs w:val="36"/>
        </w:rPr>
        <w:t>12</w:t>
      </w:r>
    </w:p>
    <w:p w:rsidR="00D05231" w:rsidRDefault="00D05231" w:rsidP="00D0523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D05231" w:rsidRDefault="00D05231" w:rsidP="00D05231">
      <w:pPr>
        <w:jc w:val="both"/>
      </w:pPr>
      <w:r>
        <w:t>Jednací židle  s</w:t>
      </w:r>
      <w:r w:rsidR="00ED3A20">
        <w:t xml:space="preserve"> pružnou </w:t>
      </w:r>
      <w:r>
        <w:t xml:space="preserve">kovovou </w:t>
      </w:r>
      <w:r w:rsidR="00ED3A20">
        <w:t>chromovou konstrukcís čalouněným sedákem a  opěradlem.</w:t>
      </w:r>
      <w:r>
        <w:t xml:space="preserve"> Židle má plastové područe</w:t>
      </w:r>
      <w:r w:rsidR="00ED3A20">
        <w:t xml:space="preserve"> na trubce</w:t>
      </w:r>
      <w:r>
        <w:t xml:space="preserve"> . Potah složení : 100 % polyester, 600.000 zátěžových otáček, BS EN 1021-1, BS EN 1021-2, BS EN 7176, stálost na světle č.5, , gramáž min. 320 g/m2.Čalounění (barva) bude vybrána investorem.</w:t>
      </w:r>
    </w:p>
    <w:p w:rsidR="00D05231" w:rsidRDefault="00D05231" w:rsidP="00D05231">
      <w:pPr>
        <w:jc w:val="center"/>
        <w:outlineLvl w:val="0"/>
        <w:rPr>
          <w:b/>
          <w:sz w:val="16"/>
          <w:szCs w:val="16"/>
        </w:rPr>
      </w:pPr>
    </w:p>
    <w:p w:rsidR="00D05231" w:rsidRDefault="00D05231" w:rsidP="00D05231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204928" behindDoc="0" locked="0" layoutInCell="1" allowOverlap="1" wp14:anchorId="277F00A7" wp14:editId="4E48D677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1" name="Textové po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F00A7" id="Textové pole 21" o:spid="_x0000_s1092" type="#_x0000_t202" style="position:absolute;left:0;text-align:left;margin-left:359.65pt;margin-top:1.65pt;width:88.5pt;height:21.75pt;z-index:25420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Cz0pc+sAIAAFQ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05952" behindDoc="0" locked="0" layoutInCell="1" allowOverlap="1" wp14:anchorId="5B587E3A" wp14:editId="6CEF5F98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2" name="Textové po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87E3A" id="Textové pole 22" o:spid="_x0000_s1093" type="#_x0000_t202" style="position:absolute;left:0;text-align:left;margin-left:359.65pt;margin-top:23.4pt;width:88.5pt;height:33pt;z-index:25420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by1sAIAAFQFAAAOAAAAZHJzL2Uyb0RvYy54bWysVFuO2yAU/a/UPSD+M37UedgaZzSPpqo0&#10;fUgzXQC2sY2KgQKJPR11QV1HN9YLJGn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BnDby1sAIAAFQ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D05231" w:rsidRDefault="00D05231" w:rsidP="00D0523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06976" behindDoc="0" locked="0" layoutInCell="1" allowOverlap="1" wp14:anchorId="363332F8" wp14:editId="65372B88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9" name="Textové po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Textilní nástěnka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3332F8" id="Textové pole 29" o:spid="_x0000_s1094" type="#_x0000_t202" style="position:absolute;left:0;text-align:left;margin-left:-1.1pt;margin-top:1.65pt;width:354.65pt;height:21.75pt;z-index:25420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CyMyhNsQIAAFQ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Textilní nástěnka   </w:t>
                      </w:r>
                    </w:p>
                  </w:txbxContent>
                </v:textbox>
              </v:shape>
            </w:pict>
          </mc:Fallback>
        </mc:AlternateContent>
      </w:r>
    </w:p>
    <w:p w:rsidR="00D05231" w:rsidRDefault="00D05231" w:rsidP="00D0523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D05231" w:rsidRPr="00005AE4" w:rsidRDefault="00D05231" w:rsidP="00D05231">
      <w:pPr>
        <w:spacing w:line="240" w:lineRule="auto"/>
        <w:outlineLvl w:val="0"/>
        <w:rPr>
          <w:b/>
          <w:color w:val="000000" w:themeColor="text1"/>
        </w:rPr>
      </w:pPr>
      <w:r>
        <w:rPr>
          <w:color w:val="000000" w:themeColor="text1"/>
        </w:rPr>
        <w:t xml:space="preserve">popis: </w:t>
      </w:r>
      <w:r w:rsidR="00B077B1" w:rsidRPr="00B077B1">
        <w:rPr>
          <w:b/>
          <w:color w:val="000000" w:themeColor="text1"/>
        </w:rPr>
        <w:t xml:space="preserve">cca </w:t>
      </w:r>
      <w:r>
        <w:rPr>
          <w:b/>
          <w:color w:val="000000" w:themeColor="text1"/>
        </w:rPr>
        <w:t>š</w:t>
      </w:r>
      <w:r w:rsidR="000B6C71">
        <w:rPr>
          <w:b/>
          <w:color w:val="000000" w:themeColor="text1"/>
        </w:rPr>
        <w:t xml:space="preserve">. </w:t>
      </w:r>
      <w:r>
        <w:rPr>
          <w:b/>
          <w:color w:val="000000" w:themeColor="text1"/>
        </w:rPr>
        <w:t>1650/hl.22</w:t>
      </w:r>
      <w:r w:rsidRPr="00005AE4">
        <w:rPr>
          <w:b/>
          <w:color w:val="000000" w:themeColor="text1"/>
        </w:rPr>
        <w:t>/v1000</w:t>
      </w:r>
    </w:p>
    <w:p w:rsidR="00D05231" w:rsidRPr="00DA6BE0" w:rsidRDefault="00D05231" w:rsidP="00D0523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Nástěnka s</w:t>
      </w:r>
      <w:r w:rsidRPr="00DA6BE0">
        <w:rPr>
          <w:color w:val="000000" w:themeColor="text1"/>
        </w:rPr>
        <w:t xml:space="preserve"> barevnou kobercovou textilií ,podklad hobra 12 mm ,AL rámek eloxovaný a plastové rohy. </w:t>
      </w:r>
      <w:r>
        <w:rPr>
          <w:color w:val="000000" w:themeColor="text1"/>
        </w:rPr>
        <w:t>Dodávka :2</w:t>
      </w:r>
      <w:r w:rsidRPr="00DA6BE0">
        <w:rPr>
          <w:color w:val="000000" w:themeColor="text1"/>
        </w:rPr>
        <w:t>x</w:t>
      </w:r>
      <w:r>
        <w:rPr>
          <w:color w:val="000000" w:themeColor="text1"/>
        </w:rPr>
        <w:t xml:space="preserve"> šedá</w:t>
      </w:r>
      <w:r w:rsidRPr="00DA6BE0">
        <w:rPr>
          <w:color w:val="000000" w:themeColor="text1"/>
        </w:rPr>
        <w:t xml:space="preserve"> nástěnka.</w:t>
      </w:r>
    </w:p>
    <w:p w:rsidR="00D05231" w:rsidRDefault="00D05231" w:rsidP="00D0523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221312" behindDoc="0" locked="0" layoutInCell="1" allowOverlap="1" wp14:anchorId="792A47C2" wp14:editId="660FE8D7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476" name="Textové pole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  <w:p w:rsidR="00D05231" w:rsidRDefault="00D05231" w:rsidP="00D0523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2A47C2" id="Textové pole 476" o:spid="_x0000_s1095" type="#_x0000_t202" style="position:absolute;margin-left:361.1pt;margin-top:49.5pt;width:88.5pt;height:33pt;z-index:25422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11hUsQIAAFYFAAAOAAAAZHJzL2Uyb0RvYy54bWysVFuO2yAU/a/UPSD+M37UedgaZzSPpqo0&#10;fUgzXQC2sY2KgQKJPR11QV1HN9YLJGn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" fillcolor="#a5a5a5 [2092]" stroked="f">
                <v:textbox>
                  <w:txbxContent>
                    <w:p w:rsidR="00D05231" w:rsidRDefault="00D05231" w:rsidP="00D0523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10</w:t>
                      </w:r>
                    </w:p>
                    <w:p w:rsidR="00D05231" w:rsidRDefault="00D05231" w:rsidP="00D0523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22336" behindDoc="0" locked="0" layoutInCell="1" allowOverlap="1" wp14:anchorId="0B647A9E" wp14:editId="28C0B234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477" name="Textové pol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647A9E" id="Textové pole 477" o:spid="_x0000_s1096" type="#_x0000_t202" style="position:absolute;margin-left:361.1pt;margin-top:25.8pt;width:88.5pt;height:21.75pt;z-index:25422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" fillcolor="#a5a5a5 [2092]" stroked="f">
                <v:textbox>
                  <w:txbxContent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23360" behindDoc="0" locked="0" layoutInCell="1" allowOverlap="1" wp14:anchorId="03812E37" wp14:editId="0DD6A5BC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478" name="Textové pole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VODOINSTALACE NA NÁBYTEK</w:t>
                            </w:r>
                          </w:p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812E37" id="Textové pole 478" o:spid="_x0000_s1097" type="#_x0000_t202" style="position:absolute;margin-left:-1.1pt;margin-top:25.8pt;width:354.65pt;height:21.75pt;z-index:25422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YFlsgIAAFY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" fillcolor="#a5a5a5 [2092]" stroked="f">
                <v:textbox>
                  <w:txbxContent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VODOINSTALACE NA NÁBYTEK</w:t>
                      </w:r>
                    </w:p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05231" w:rsidRDefault="00D05231" w:rsidP="00D05231">
      <w:pPr>
        <w:spacing w:line="240" w:lineRule="auto"/>
      </w:pPr>
    </w:p>
    <w:p w:rsidR="00D05231" w:rsidRDefault="00D05231" w:rsidP="00D0523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:rsidR="00D05231" w:rsidRDefault="00D05231" w:rsidP="00D05231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D05231" w:rsidRDefault="00D05231" w:rsidP="00D05231">
      <w:pPr>
        <w:spacing w:line="240" w:lineRule="auto"/>
        <w:outlineLvl w:val="0"/>
        <w:rPr>
          <w:color w:val="000000" w:themeColor="text1"/>
        </w:rPr>
      </w:pPr>
      <w:r>
        <w:rPr>
          <w:noProof/>
          <w:color w:val="000000" w:themeColor="text1"/>
        </w:rPr>
        <w:t>Kompletní vodoinstalace na nábytek včetně dopojení sifonu od dřezu.</w:t>
      </w:r>
    </w:p>
    <w:p w:rsidR="00D05231" w:rsidRDefault="00D05231" w:rsidP="00D0523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208000" behindDoc="0" locked="0" layoutInCell="1" allowOverlap="1" wp14:anchorId="108DFFA3" wp14:editId="3294D407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31" name="Textové po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11</w:t>
                            </w:r>
                          </w:p>
                          <w:p w:rsidR="00D05231" w:rsidRDefault="00D05231" w:rsidP="00D0523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8DFFA3" id="Textové pole 31" o:spid="_x0000_s1098" type="#_x0000_t202" style="position:absolute;margin-left:361.1pt;margin-top:49.5pt;width:88.5pt;height:33pt;z-index:25420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" fillcolor="#a5a5a5 [2092]" stroked="f">
                <v:textbox>
                  <w:txbxContent>
                    <w:p w:rsidR="00D05231" w:rsidRDefault="00D05231" w:rsidP="00D0523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11</w:t>
                      </w:r>
                    </w:p>
                    <w:p w:rsidR="00D05231" w:rsidRDefault="00D05231" w:rsidP="00D0523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09024" behindDoc="0" locked="0" layoutInCell="1" allowOverlap="1" wp14:anchorId="1296D2C8" wp14:editId="3F210C03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32" name="Textové po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6D2C8" id="Textové pole 32" o:spid="_x0000_s1099" type="#_x0000_t202" style="position:absolute;margin-left:361.1pt;margin-top:25.8pt;width:88.5pt;height:21.75pt;z-index:25420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" fillcolor="#a5a5a5 [2092]" stroked="f">
                <v:textbox>
                  <w:txbxContent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10048" behindDoc="0" locked="0" layoutInCell="1" allowOverlap="1" wp14:anchorId="71D6A242" wp14:editId="521BAFA4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33" name="Textové po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ELEKTROINSTALACE NA NÁBYTEK</w:t>
                            </w:r>
                          </w:p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D6A242" id="Textové pole 33" o:spid="_x0000_s1100" type="#_x0000_t202" style="position:absolute;margin-left:-1.1pt;margin-top:25.8pt;width:354.65pt;height:21.75pt;z-index:25421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" fillcolor="#a5a5a5 [2092]" stroked="f">
                <v:textbox>
                  <w:txbxContent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ELEKTROINSTALACE NA NÁBYTEK</w:t>
                      </w:r>
                    </w:p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05231" w:rsidRDefault="00D05231" w:rsidP="00D05231">
      <w:pPr>
        <w:spacing w:line="240" w:lineRule="auto"/>
      </w:pPr>
    </w:p>
    <w:p w:rsidR="00D05231" w:rsidRDefault="00D05231" w:rsidP="00D0523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:rsidR="00D05231" w:rsidRDefault="00D05231" w:rsidP="00D05231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9B7793" w:rsidRPr="009B7793" w:rsidRDefault="009B7793" w:rsidP="009B7793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</w:p>
    <w:p w:rsidR="009B7793" w:rsidRPr="009B7793" w:rsidRDefault="009B7793" w:rsidP="009B7793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 w:rsidRPr="009B7793">
        <w:rPr>
          <w:noProof/>
          <w:color w:val="000000" w:themeColor="text1"/>
        </w:rPr>
        <w:t xml:space="preserve">Součástí položky je dodávka a montáž rovaděče RUČ – viz. schéma (obecné schéma, bude upřesněno dle vybavení učebny) , rozvody elektroinstalace silnoproudých a slaboproudých rozvodů pro jednotlivé stoly a lavice vč. dodávky kabelů, dodávka a montáž zásuvek na nábytku, revizní zpráva. </w:t>
      </w:r>
    </w:p>
    <w:p w:rsidR="00D05231" w:rsidRDefault="00D05231" w:rsidP="00D0523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217216" behindDoc="0" locked="0" layoutInCell="1" allowOverlap="1" wp14:anchorId="0B2E158D" wp14:editId="01FD7614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467" name="Textové pol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12</w:t>
                            </w:r>
                          </w:p>
                          <w:p w:rsidR="00D05231" w:rsidRDefault="00D05231" w:rsidP="00D0523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2E158D" id="Textové pole 467" o:spid="_x0000_s1101" type="#_x0000_t202" style="position:absolute;margin-left:361.1pt;margin-top:49.5pt;width:88.5pt;height:33pt;z-index:25421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" fillcolor="#a5a5a5 [2092]" stroked="f">
                <v:textbox>
                  <w:txbxContent>
                    <w:p w:rsidR="00D05231" w:rsidRDefault="00D05231" w:rsidP="00D0523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12</w:t>
                      </w:r>
                    </w:p>
                    <w:p w:rsidR="00D05231" w:rsidRDefault="00D05231" w:rsidP="00D0523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18240" behindDoc="0" locked="0" layoutInCell="1" allowOverlap="1" wp14:anchorId="73A7850D" wp14:editId="7CA82EDE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468" name="Textové pol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7850D" id="Textové pole 468" o:spid="_x0000_s1102" type="#_x0000_t202" style="position:absolute;margin-left:361.1pt;margin-top:25.8pt;width:88.5pt;height:21.75pt;z-index:25421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" fillcolor="#a5a5a5 [2092]" stroked="f">
                <v:textbox>
                  <w:txbxContent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19264" behindDoc="0" locked="0" layoutInCell="1" allowOverlap="1" wp14:anchorId="5B1B0830" wp14:editId="3715F7EC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469" name="Textové pol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Vynáška a montáž </w:t>
                            </w:r>
                          </w:p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B0830" id="Textové pole 469" o:spid="_x0000_s1103" type="#_x0000_t202" style="position:absolute;margin-left:-1.1pt;margin-top:25.8pt;width:354.65pt;height:21.75pt;z-index:25421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xZ+sgIAAFY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" fillcolor="#a5a5a5 [2092]" stroked="f">
                <v:textbox>
                  <w:txbxContent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Vynáška a montáž </w:t>
                      </w:r>
                    </w:p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05231" w:rsidRDefault="00D05231" w:rsidP="00D05231">
      <w:pPr>
        <w:spacing w:line="240" w:lineRule="auto"/>
      </w:pPr>
    </w:p>
    <w:p w:rsidR="00D05231" w:rsidRDefault="00D05231" w:rsidP="00D0523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:rsidR="00D05231" w:rsidRDefault="00D05231" w:rsidP="00D05231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D05231" w:rsidRDefault="00D05231" w:rsidP="00D05231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  <w:r>
        <w:rPr>
          <w:noProof/>
          <w:color w:val="000000" w:themeColor="text1"/>
        </w:rPr>
        <w:t xml:space="preserve">Odborná vynáška a montáž nábytku  specializovanými pracovníky. </w:t>
      </w:r>
    </w:p>
    <w:p w:rsidR="00D05231" w:rsidRDefault="00D05231" w:rsidP="00D0523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4211072" behindDoc="0" locked="0" layoutInCell="1" allowOverlap="1" wp14:anchorId="60D4F472" wp14:editId="64B29FD7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470" name="Textové pole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13</w:t>
                            </w:r>
                          </w:p>
                          <w:p w:rsidR="00D05231" w:rsidRDefault="00D05231" w:rsidP="00D05231">
                            <w:pPr>
                              <w:rPr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D4F472" id="Textové pole 470" o:spid="_x0000_s1104" type="#_x0000_t202" style="position:absolute;margin-left:361.1pt;margin-top:49.5pt;width:88.5pt;height:33pt;z-index:25421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" fillcolor="#a5a5a5 [2092]" stroked="f">
                <v:textbox>
                  <w:txbxContent>
                    <w:p w:rsidR="00D05231" w:rsidRDefault="00D05231" w:rsidP="00D0523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13</w:t>
                      </w:r>
                    </w:p>
                    <w:p w:rsidR="00D05231" w:rsidRDefault="00D05231" w:rsidP="00D05231">
                      <w:pPr>
                        <w:rPr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12096" behindDoc="0" locked="0" layoutInCell="1" allowOverlap="1" wp14:anchorId="33AAE08F" wp14:editId="3D75A58A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471" name="Textové pol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AE08F" id="Textové pole 471" o:spid="_x0000_s1105" type="#_x0000_t202" style="position:absolute;margin-left:361.1pt;margin-top:25.8pt;width:88.5pt;height:21.75pt;z-index:25421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" fillcolor="#a5a5a5 [2092]" stroked="f">
                <v:textbox>
                  <w:txbxContent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13120" behindDoc="0" locked="0" layoutInCell="1" allowOverlap="1" wp14:anchorId="655C85EF" wp14:editId="298B03C2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472" name="Textové pole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Doprava nábytku a montážních pracovníků</w:t>
                            </w:r>
                          </w:p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5C85EF" id="Textové pole 472" o:spid="_x0000_s1106" type="#_x0000_t202" style="position:absolute;margin-left:-1.1pt;margin-top:25.8pt;width:354.65pt;height:21.75pt;z-index:25421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tRGsgIAAFY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" fillcolor="#a5a5a5 [2092]" stroked="f">
                <v:textbox>
                  <w:txbxContent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Doprava nábytku a montážních pracovníků</w:t>
                      </w:r>
                    </w:p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05231" w:rsidRDefault="00D05231" w:rsidP="00D05231">
      <w:pPr>
        <w:spacing w:line="240" w:lineRule="auto"/>
      </w:pPr>
    </w:p>
    <w:p w:rsidR="00D05231" w:rsidRDefault="00D05231" w:rsidP="00D0523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                                                      </w:t>
      </w:r>
      <w:r>
        <w:rPr>
          <w:b/>
          <w:color w:val="000000" w:themeColor="text1"/>
        </w:rPr>
        <w:t xml:space="preserve">SOUBOR    </w:t>
      </w:r>
      <w:r>
        <w:rPr>
          <w:b/>
          <w:color w:val="000000" w:themeColor="text1"/>
          <w:sz w:val="36"/>
          <w:szCs w:val="36"/>
        </w:rPr>
        <w:t>1</w:t>
      </w:r>
    </w:p>
    <w:p w:rsidR="00D05231" w:rsidRDefault="00D05231" w:rsidP="00D05231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D05231" w:rsidRDefault="00D05231" w:rsidP="00D05231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Doprava nábytku a   montážních pracovníků.</w:t>
      </w:r>
    </w:p>
    <w:p w:rsidR="00D05231" w:rsidRDefault="00D05231" w:rsidP="00D0523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214144" behindDoc="0" locked="0" layoutInCell="1" allowOverlap="1" wp14:anchorId="551BEC76" wp14:editId="2B4B538B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473" name="Textové pole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14</w:t>
                            </w:r>
                          </w:p>
                          <w:p w:rsidR="00D05231" w:rsidRDefault="00D05231" w:rsidP="00D0523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1BEC76" id="Textové pole 473" o:spid="_x0000_s1107" type="#_x0000_t202" style="position:absolute;margin-left:361.1pt;margin-top:49.5pt;width:88.5pt;height:33pt;z-index:25421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KaDsAIAAFYFAAAOAAAAZHJzL2Uyb0RvYy54bWysVFuO2yAU/a/UPSD+M37UedgaZzSPpqo0&#10;fUgzXQC2sY2KgQKJPa26oK6jG+sFkkz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" fillcolor="#a5a5a5 [2092]" stroked="f">
                <v:textbox>
                  <w:txbxContent>
                    <w:p w:rsidR="00D05231" w:rsidRDefault="00D05231" w:rsidP="00D0523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14</w:t>
                      </w:r>
                    </w:p>
                    <w:p w:rsidR="00D05231" w:rsidRDefault="00D05231" w:rsidP="00D0523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15168" behindDoc="0" locked="0" layoutInCell="1" allowOverlap="1" wp14:anchorId="03D0CBD3" wp14:editId="7C280656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474" name="Textové pole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0CBD3" id="Textové pole 474" o:spid="_x0000_s1108" type="#_x0000_t202" style="position:absolute;margin-left:361.1pt;margin-top:25.8pt;width:88.5pt;height:21.75pt;z-index:25421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" fillcolor="#a5a5a5 [2092]" stroked="f">
                <v:textbox>
                  <w:txbxContent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16192" behindDoc="0" locked="0" layoutInCell="1" allowOverlap="1" wp14:anchorId="26880349" wp14:editId="4AF2CCAE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475" name="Textové pole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Úklid místnosti </w:t>
                            </w:r>
                          </w:p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80349" id="Textové pole 475" o:spid="_x0000_s1109" type="#_x0000_t202" style="position:absolute;margin-left:-1.1pt;margin-top:25.8pt;width:354.65pt;height:21.75pt;z-index:25421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aN2swIAAFY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" fillcolor="#a5a5a5 [2092]" stroked="f">
                <v:textbox>
                  <w:txbxContent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Úklid místnosti </w:t>
                      </w:r>
                    </w:p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05231" w:rsidRDefault="00D05231" w:rsidP="00D05231">
      <w:pPr>
        <w:spacing w:line="240" w:lineRule="auto"/>
      </w:pPr>
    </w:p>
    <w:p w:rsidR="00D05231" w:rsidRDefault="00D05231" w:rsidP="00D0523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:rsidR="00D05231" w:rsidRDefault="00D05231" w:rsidP="00D05231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D05231" w:rsidRDefault="00D05231" w:rsidP="00D05231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  <w:r>
        <w:rPr>
          <w:noProof/>
          <w:color w:val="000000" w:themeColor="text1"/>
        </w:rPr>
        <w:t>Pracovníci dodavatelské firmy zajistí úklid učebny včetně hrubého a mokrého úklidu místnosti a nábytku.</w:t>
      </w:r>
      <w:r>
        <w:rPr>
          <w:b/>
          <w:color w:val="FFFFFF" w:themeColor="background1"/>
          <w:sz w:val="24"/>
          <w:szCs w:val="24"/>
        </w:rPr>
        <w:t>RNÁ</w:t>
      </w:r>
    </w:p>
    <w:p w:rsidR="00D05231" w:rsidRDefault="00D05231" w:rsidP="00D05231">
      <w:pPr>
        <w:spacing w:line="240" w:lineRule="auto"/>
        <w:outlineLvl w:val="0"/>
        <w:rPr>
          <w:color w:val="000000" w:themeColor="text1"/>
        </w:rPr>
      </w:pPr>
    </w:p>
    <w:p w:rsidR="000B6C71" w:rsidRDefault="000B6C71" w:rsidP="002A457E">
      <w:pPr>
        <w:spacing w:line="240" w:lineRule="auto"/>
        <w:jc w:val="center"/>
        <w:outlineLvl w:val="0"/>
        <w:rPr>
          <w:b/>
          <w:color w:val="000000" w:themeColor="text1"/>
          <w:sz w:val="40"/>
          <w:szCs w:val="40"/>
        </w:rPr>
      </w:pPr>
    </w:p>
    <w:p w:rsidR="000B6C71" w:rsidRDefault="000B6C71" w:rsidP="002A457E">
      <w:pPr>
        <w:spacing w:line="240" w:lineRule="auto"/>
        <w:jc w:val="center"/>
        <w:outlineLvl w:val="0"/>
        <w:rPr>
          <w:b/>
          <w:color w:val="000000" w:themeColor="text1"/>
          <w:sz w:val="40"/>
          <w:szCs w:val="40"/>
        </w:rPr>
      </w:pPr>
    </w:p>
    <w:p w:rsidR="002A457E" w:rsidRDefault="002A457E" w:rsidP="002A457E">
      <w:pPr>
        <w:spacing w:line="240" w:lineRule="auto"/>
        <w:jc w:val="center"/>
        <w:outlineLvl w:val="0"/>
        <w:rPr>
          <w:b/>
          <w:color w:val="000000" w:themeColor="text1"/>
          <w:sz w:val="40"/>
          <w:szCs w:val="40"/>
        </w:rPr>
      </w:pPr>
      <w:r w:rsidRPr="00F25B12">
        <w:rPr>
          <w:b/>
          <w:color w:val="000000" w:themeColor="text1"/>
          <w:sz w:val="40"/>
          <w:szCs w:val="40"/>
        </w:rPr>
        <w:t>Technické podmínky pro realizaci</w:t>
      </w:r>
    </w:p>
    <w:p w:rsidR="002A457E" w:rsidRDefault="002A457E" w:rsidP="002A457E">
      <w:pPr>
        <w:tabs>
          <w:tab w:val="left" w:pos="3825"/>
        </w:tabs>
        <w:spacing w:line="240" w:lineRule="auto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Dodavatel musí nabídnout uživateli před realizací výběr ze vzorků a barevných odstínu.</w:t>
      </w:r>
      <w:r w:rsidR="00BB2BC3">
        <w:rPr>
          <w:b/>
          <w:sz w:val="28"/>
          <w:szCs w:val="28"/>
        </w:rPr>
        <w:t xml:space="preserve"> </w:t>
      </w:r>
      <w:r w:rsidR="00D05231">
        <w:rPr>
          <w:b/>
          <w:sz w:val="28"/>
          <w:szCs w:val="28"/>
        </w:rPr>
        <w:t>Barevné provedení učebny a kabinetu</w:t>
      </w:r>
      <w:r>
        <w:rPr>
          <w:b/>
          <w:sz w:val="28"/>
          <w:szCs w:val="28"/>
        </w:rPr>
        <w:t xml:space="preserve"> je doporučující.</w:t>
      </w:r>
      <w:r w:rsidR="00BB2BC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Vybavení a zařízení musí splňovat i technické požadavky uživatele nejenom provozní, ale i  uživatelskou bezpečnost. </w:t>
      </w:r>
    </w:p>
    <w:p w:rsidR="002A457E" w:rsidRPr="00205579" w:rsidRDefault="00D05231" w:rsidP="002A457E">
      <w:pPr>
        <w:tabs>
          <w:tab w:val="left" w:pos="3825"/>
        </w:tabs>
        <w:spacing w:line="240" w:lineRule="auto"/>
        <w:outlineLvl w:val="0"/>
        <w:rPr>
          <w:b/>
          <w:noProof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 xml:space="preserve">    Součástí dodávky </w:t>
      </w:r>
      <w:r w:rsidR="002A457E">
        <w:rPr>
          <w:b/>
          <w:sz w:val="28"/>
          <w:szCs w:val="28"/>
        </w:rPr>
        <w:t xml:space="preserve"> je kompletní dovoz nábytku,</w:t>
      </w:r>
      <w:r w:rsidR="00BB2BC3">
        <w:rPr>
          <w:b/>
          <w:sz w:val="28"/>
          <w:szCs w:val="28"/>
        </w:rPr>
        <w:t xml:space="preserve"> </w:t>
      </w:r>
      <w:r w:rsidR="002A457E">
        <w:rPr>
          <w:b/>
          <w:sz w:val="28"/>
          <w:szCs w:val="28"/>
        </w:rPr>
        <w:t>dopravní náklady na montážní pracovníky ,noclehy,</w:t>
      </w:r>
      <w:r w:rsidR="00BB2BC3">
        <w:rPr>
          <w:b/>
          <w:sz w:val="28"/>
          <w:szCs w:val="28"/>
        </w:rPr>
        <w:t xml:space="preserve"> </w:t>
      </w:r>
      <w:r w:rsidR="002A457E">
        <w:rPr>
          <w:b/>
          <w:sz w:val="28"/>
          <w:szCs w:val="28"/>
        </w:rPr>
        <w:t>stravné a celková montáž nábytku.</w:t>
      </w:r>
      <w:r w:rsidR="00BB2BC3">
        <w:rPr>
          <w:b/>
          <w:sz w:val="28"/>
          <w:szCs w:val="28"/>
        </w:rPr>
        <w:t xml:space="preserve"> </w:t>
      </w:r>
      <w:r w:rsidR="002A457E">
        <w:rPr>
          <w:b/>
          <w:sz w:val="28"/>
          <w:szCs w:val="28"/>
        </w:rPr>
        <w:t>Součástí dodávky nábytku je i odborné dopojení médií v nábytku jako voda,</w:t>
      </w:r>
      <w:r w:rsidR="00BB2BC3">
        <w:rPr>
          <w:b/>
          <w:sz w:val="28"/>
          <w:szCs w:val="28"/>
        </w:rPr>
        <w:t xml:space="preserve"> </w:t>
      </w:r>
      <w:r w:rsidR="002A457E">
        <w:rPr>
          <w:b/>
          <w:sz w:val="28"/>
          <w:szCs w:val="28"/>
        </w:rPr>
        <w:t>odpady a elektroinstalace včetně potřebných revizí.</w:t>
      </w:r>
      <w:r w:rsidR="002A457E" w:rsidRPr="00205579">
        <w:rPr>
          <w:noProof/>
          <w:color w:val="000000" w:themeColor="text1"/>
        </w:rPr>
        <w:t xml:space="preserve"> </w:t>
      </w:r>
      <w:r w:rsidR="002A457E">
        <w:rPr>
          <w:b/>
          <w:noProof/>
          <w:color w:val="000000" w:themeColor="text1"/>
          <w:sz w:val="28"/>
          <w:szCs w:val="28"/>
        </w:rPr>
        <w:t xml:space="preserve">Dodavatel interiéru </w:t>
      </w:r>
      <w:r w:rsidR="002A457E" w:rsidRPr="00205579">
        <w:rPr>
          <w:b/>
          <w:noProof/>
          <w:color w:val="000000" w:themeColor="text1"/>
          <w:sz w:val="28"/>
          <w:szCs w:val="28"/>
        </w:rPr>
        <w:t xml:space="preserve"> provede hrubý a čistý úklid místnosti suchým a mokrým procesem.</w:t>
      </w:r>
    </w:p>
    <w:p w:rsidR="002A457E" w:rsidRDefault="002A457E" w:rsidP="002A457E">
      <w:pPr>
        <w:tabs>
          <w:tab w:val="left" w:pos="3825"/>
        </w:tabs>
        <w:spacing w:line="240" w:lineRule="auto"/>
        <w:outlineLvl w:val="0"/>
        <w:rPr>
          <w:b/>
          <w:noProof/>
          <w:color w:val="000000" w:themeColor="text1"/>
          <w:sz w:val="28"/>
          <w:szCs w:val="28"/>
        </w:rPr>
      </w:pPr>
      <w:bookmarkStart w:id="1" w:name="_GoBack"/>
      <w:bookmarkEnd w:id="1"/>
      <w:r w:rsidRPr="00B25CCD">
        <w:rPr>
          <w:b/>
          <w:sz w:val="28"/>
          <w:szCs w:val="28"/>
          <w:u w:val="single"/>
        </w:rPr>
        <w:t>Dodavatel je povinen si po stavební rekonstrukci zaměřit učebny a v případě kolizních rozměrů ,</w:t>
      </w:r>
      <w:r w:rsidR="00D05231" w:rsidRPr="00B25CCD">
        <w:rPr>
          <w:b/>
          <w:sz w:val="28"/>
          <w:szCs w:val="28"/>
          <w:u w:val="single"/>
        </w:rPr>
        <w:t xml:space="preserve"> </w:t>
      </w:r>
      <w:r w:rsidRPr="00B25CCD">
        <w:rPr>
          <w:b/>
          <w:sz w:val="28"/>
          <w:szCs w:val="28"/>
          <w:u w:val="single"/>
        </w:rPr>
        <w:t>upravit výrobní výkresy nábytků a dalšího vybavení v součinnosti se zadavatelem zakázky a projektantem interiéru a stavby</w:t>
      </w:r>
      <w:r>
        <w:rPr>
          <w:b/>
          <w:sz w:val="28"/>
          <w:szCs w:val="28"/>
        </w:rPr>
        <w:t>.</w:t>
      </w:r>
    </w:p>
    <w:p w:rsidR="002A457E" w:rsidRDefault="002A457E" w:rsidP="002A457E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</w:p>
    <w:p w:rsidR="00734F66" w:rsidRDefault="00734F66" w:rsidP="00734F66">
      <w:pPr>
        <w:spacing w:line="240" w:lineRule="auto"/>
        <w:outlineLvl w:val="0"/>
        <w:rPr>
          <w:color w:val="000000" w:themeColor="text1"/>
        </w:rPr>
      </w:pPr>
    </w:p>
    <w:p w:rsidR="002465A2" w:rsidRDefault="002465A2" w:rsidP="002D4396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</w:p>
    <w:sectPr w:rsidR="002465A2" w:rsidSect="00B87BC5">
      <w:footerReference w:type="default" r:id="rId10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92D" w:rsidRDefault="0071392D" w:rsidP="00112FBA">
      <w:pPr>
        <w:spacing w:after="0" w:line="240" w:lineRule="auto"/>
      </w:pPr>
      <w:r>
        <w:separator/>
      </w:r>
    </w:p>
  </w:endnote>
  <w:endnote w:type="continuationSeparator" w:id="0">
    <w:p w:rsidR="0071392D" w:rsidRDefault="0071392D" w:rsidP="00112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98512"/>
      <w:docPartObj>
        <w:docPartGallery w:val="Page Numbers (Bottom of Page)"/>
        <w:docPartUnique/>
      </w:docPartObj>
    </w:sdtPr>
    <w:sdtEndPr/>
    <w:sdtContent>
      <w:p w:rsidR="00623FF8" w:rsidRDefault="00623FF8">
        <w:pPr>
          <w:pStyle w:val="Zpat"/>
        </w:pPr>
        <w:r>
          <w:rPr>
            <w:rFonts w:asciiTheme="majorHAnsi" w:hAnsiTheme="majorHAns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779298E8" wp14:editId="4E00EC00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0" b="0"/>
                  <wp:wrapNone/>
                  <wp:docPr id="1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55000"/>
                                    <a:lumOff val="4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3FF8" w:rsidRDefault="00623FF8">
                              <w:pPr>
                                <w:pStyle w:val="Zpat"/>
                                <w:pBdr>
                                  <w:top w:val="single" w:sz="12" w:space="1" w:color="9BBB59" w:themeColor="accent3"/>
                                  <w:bottom w:val="single" w:sz="48" w:space="1" w:color="9BBB59" w:themeColor="accent3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B25CCD" w:rsidRPr="00B25CCD">
                                <w:rPr>
                                  <w:noProof/>
                                  <w:sz w:val="28"/>
                                  <w:szCs w:val="28"/>
                                </w:rPr>
                                <w:t>11</w:t>
                              </w:r>
                              <w:r>
                                <w:rPr>
                                  <w:noProof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79298E8"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Shape 1" o:spid="_x0000_s1110" type="#_x0000_t176" style="position:absolute;margin-left:0;margin-top:0;width:40.35pt;height:34.75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" filled="f" fillcolor="#4f81bd [3204]" stroked="f" strokecolor="#737373 [1789]">
                  <v:textbox>
                    <w:txbxContent>
                      <w:p w:rsidR="00623FF8" w:rsidRDefault="00623FF8">
                        <w:pPr>
                          <w:pStyle w:val="Zpat"/>
                          <w:pBdr>
                            <w:top w:val="single" w:sz="12" w:space="1" w:color="9BBB59" w:themeColor="accent3"/>
                            <w:bottom w:val="single" w:sz="48" w:space="1" w:color="9BBB59" w:themeColor="accent3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B25CCD" w:rsidRPr="00B25CCD">
                          <w:rPr>
                            <w:noProof/>
                            <w:sz w:val="28"/>
                            <w:szCs w:val="28"/>
                          </w:rPr>
                          <w:t>11</w:t>
                        </w:r>
                        <w:r>
                          <w:rPr>
                            <w:noProof/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92D" w:rsidRDefault="0071392D" w:rsidP="00112FBA">
      <w:pPr>
        <w:spacing w:after="0" w:line="240" w:lineRule="auto"/>
      </w:pPr>
      <w:r>
        <w:separator/>
      </w:r>
    </w:p>
  </w:footnote>
  <w:footnote w:type="continuationSeparator" w:id="0">
    <w:p w:rsidR="0071392D" w:rsidRDefault="0071392D" w:rsidP="00112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47D81"/>
    <w:multiLevelType w:val="multilevel"/>
    <w:tmpl w:val="376EC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0E4F08"/>
    <w:multiLevelType w:val="multilevel"/>
    <w:tmpl w:val="6F800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28747A"/>
    <w:multiLevelType w:val="multilevel"/>
    <w:tmpl w:val="94DE7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973ACD"/>
    <w:multiLevelType w:val="multilevel"/>
    <w:tmpl w:val="9C168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DC1CE2"/>
    <w:multiLevelType w:val="multilevel"/>
    <w:tmpl w:val="70246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2849C1"/>
    <w:multiLevelType w:val="multilevel"/>
    <w:tmpl w:val="69681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634D69"/>
    <w:multiLevelType w:val="multilevel"/>
    <w:tmpl w:val="051EC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2B2E22"/>
    <w:multiLevelType w:val="multilevel"/>
    <w:tmpl w:val="09F20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8F422D"/>
    <w:multiLevelType w:val="multilevel"/>
    <w:tmpl w:val="F4842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4E27A3"/>
    <w:multiLevelType w:val="hybridMultilevel"/>
    <w:tmpl w:val="B60435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B17541"/>
    <w:multiLevelType w:val="multilevel"/>
    <w:tmpl w:val="03FEA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A2F5065"/>
    <w:multiLevelType w:val="multilevel"/>
    <w:tmpl w:val="E71A7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A981F6E"/>
    <w:multiLevelType w:val="multilevel"/>
    <w:tmpl w:val="DAA0C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85D60C6"/>
    <w:multiLevelType w:val="multilevel"/>
    <w:tmpl w:val="D25836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10"/>
  </w:num>
  <w:num w:numId="5">
    <w:abstractNumId w:val="12"/>
  </w:num>
  <w:num w:numId="6">
    <w:abstractNumId w:val="13"/>
  </w:num>
  <w:num w:numId="7">
    <w:abstractNumId w:val="4"/>
  </w:num>
  <w:num w:numId="8">
    <w:abstractNumId w:val="5"/>
  </w:num>
  <w:num w:numId="9">
    <w:abstractNumId w:val="0"/>
  </w:num>
  <w:num w:numId="10">
    <w:abstractNumId w:val="9"/>
  </w:num>
  <w:num w:numId="11">
    <w:abstractNumId w:val="7"/>
  </w:num>
  <w:num w:numId="12">
    <w:abstractNumId w:val="7"/>
  </w:num>
  <w:num w:numId="13">
    <w:abstractNumId w:val="0"/>
  </w:num>
  <w:num w:numId="14">
    <w:abstractNumId w:val="0"/>
  </w:num>
  <w:num w:numId="15">
    <w:abstractNumId w:val="1"/>
  </w:num>
  <w:num w:numId="16">
    <w:abstractNumId w:val="6"/>
  </w:num>
  <w:num w:numId="17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těpáníková Martina">
    <w15:presenceInfo w15:providerId="AD" w15:userId="S-1-5-21-1313150949-1308233450-926709054-1249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FBA"/>
    <w:rsid w:val="00005AE4"/>
    <w:rsid w:val="00007FAE"/>
    <w:rsid w:val="00014D07"/>
    <w:rsid w:val="000153E1"/>
    <w:rsid w:val="00017259"/>
    <w:rsid w:val="0002013B"/>
    <w:rsid w:val="00020571"/>
    <w:rsid w:val="00023180"/>
    <w:rsid w:val="000243A6"/>
    <w:rsid w:val="00024D37"/>
    <w:rsid w:val="00024DF0"/>
    <w:rsid w:val="00026929"/>
    <w:rsid w:val="0003288F"/>
    <w:rsid w:val="00032931"/>
    <w:rsid w:val="00037CA8"/>
    <w:rsid w:val="0004019D"/>
    <w:rsid w:val="000454AF"/>
    <w:rsid w:val="00047427"/>
    <w:rsid w:val="00050343"/>
    <w:rsid w:val="00051AA1"/>
    <w:rsid w:val="00053BEB"/>
    <w:rsid w:val="00053D90"/>
    <w:rsid w:val="00055BDE"/>
    <w:rsid w:val="000566F3"/>
    <w:rsid w:val="0006141C"/>
    <w:rsid w:val="00061A45"/>
    <w:rsid w:val="00062088"/>
    <w:rsid w:val="00062BB0"/>
    <w:rsid w:val="000641DB"/>
    <w:rsid w:val="0007266B"/>
    <w:rsid w:val="00072ECC"/>
    <w:rsid w:val="00073D80"/>
    <w:rsid w:val="000740E0"/>
    <w:rsid w:val="00074BF3"/>
    <w:rsid w:val="00077375"/>
    <w:rsid w:val="00083DA8"/>
    <w:rsid w:val="00087E89"/>
    <w:rsid w:val="00090239"/>
    <w:rsid w:val="000A0F01"/>
    <w:rsid w:val="000A4B49"/>
    <w:rsid w:val="000B1084"/>
    <w:rsid w:val="000B1C95"/>
    <w:rsid w:val="000B23D2"/>
    <w:rsid w:val="000B260D"/>
    <w:rsid w:val="000B2B87"/>
    <w:rsid w:val="000B327C"/>
    <w:rsid w:val="000B6C71"/>
    <w:rsid w:val="000B6C85"/>
    <w:rsid w:val="000C05DD"/>
    <w:rsid w:val="000C2D27"/>
    <w:rsid w:val="000C3A0C"/>
    <w:rsid w:val="000C7E01"/>
    <w:rsid w:val="000D02EC"/>
    <w:rsid w:val="000D5405"/>
    <w:rsid w:val="000D7B7E"/>
    <w:rsid w:val="000D7FB8"/>
    <w:rsid w:val="000E04DF"/>
    <w:rsid w:val="000E0512"/>
    <w:rsid w:val="000E0D64"/>
    <w:rsid w:val="000E1A67"/>
    <w:rsid w:val="000E4918"/>
    <w:rsid w:val="000E7532"/>
    <w:rsid w:val="000F027E"/>
    <w:rsid w:val="000F6ADB"/>
    <w:rsid w:val="000F7362"/>
    <w:rsid w:val="00100D4D"/>
    <w:rsid w:val="001021AD"/>
    <w:rsid w:val="001036A2"/>
    <w:rsid w:val="00104BC3"/>
    <w:rsid w:val="00105F2E"/>
    <w:rsid w:val="0011099D"/>
    <w:rsid w:val="00111C92"/>
    <w:rsid w:val="0011230F"/>
    <w:rsid w:val="00112D56"/>
    <w:rsid w:val="00112FBA"/>
    <w:rsid w:val="00114D3A"/>
    <w:rsid w:val="00117D64"/>
    <w:rsid w:val="001201DD"/>
    <w:rsid w:val="00122DEC"/>
    <w:rsid w:val="001304E3"/>
    <w:rsid w:val="0013364B"/>
    <w:rsid w:val="001363D2"/>
    <w:rsid w:val="00140D92"/>
    <w:rsid w:val="001428D1"/>
    <w:rsid w:val="00146FD6"/>
    <w:rsid w:val="001548F6"/>
    <w:rsid w:val="001701BC"/>
    <w:rsid w:val="00171EAD"/>
    <w:rsid w:val="00185240"/>
    <w:rsid w:val="00186B86"/>
    <w:rsid w:val="00191617"/>
    <w:rsid w:val="00195DE4"/>
    <w:rsid w:val="00197DA3"/>
    <w:rsid w:val="001A228A"/>
    <w:rsid w:val="001A3D40"/>
    <w:rsid w:val="001A3D71"/>
    <w:rsid w:val="001A4389"/>
    <w:rsid w:val="001A54A6"/>
    <w:rsid w:val="001A61FF"/>
    <w:rsid w:val="001A69A2"/>
    <w:rsid w:val="001A75EA"/>
    <w:rsid w:val="001A7B55"/>
    <w:rsid w:val="001B0188"/>
    <w:rsid w:val="001B10D7"/>
    <w:rsid w:val="001B150E"/>
    <w:rsid w:val="001B1BEE"/>
    <w:rsid w:val="001B379D"/>
    <w:rsid w:val="001C0EC1"/>
    <w:rsid w:val="001C191A"/>
    <w:rsid w:val="001C482E"/>
    <w:rsid w:val="001C4A87"/>
    <w:rsid w:val="001D1BC7"/>
    <w:rsid w:val="001D2BA5"/>
    <w:rsid w:val="001D42F4"/>
    <w:rsid w:val="001D43B9"/>
    <w:rsid w:val="001D72FF"/>
    <w:rsid w:val="001E06FF"/>
    <w:rsid w:val="001E251B"/>
    <w:rsid w:val="001E2CB6"/>
    <w:rsid w:val="001E5AA7"/>
    <w:rsid w:val="001E6353"/>
    <w:rsid w:val="001F02BC"/>
    <w:rsid w:val="001F23FF"/>
    <w:rsid w:val="00202263"/>
    <w:rsid w:val="00202F72"/>
    <w:rsid w:val="00205579"/>
    <w:rsid w:val="00205603"/>
    <w:rsid w:val="0020753E"/>
    <w:rsid w:val="002077C2"/>
    <w:rsid w:val="00211793"/>
    <w:rsid w:val="00211951"/>
    <w:rsid w:val="00214DE7"/>
    <w:rsid w:val="002234E4"/>
    <w:rsid w:val="00227F54"/>
    <w:rsid w:val="0023087E"/>
    <w:rsid w:val="002308A9"/>
    <w:rsid w:val="00232B5F"/>
    <w:rsid w:val="00232EB5"/>
    <w:rsid w:val="0023409B"/>
    <w:rsid w:val="002352BC"/>
    <w:rsid w:val="00241B1E"/>
    <w:rsid w:val="00243850"/>
    <w:rsid w:val="002465A2"/>
    <w:rsid w:val="0024784D"/>
    <w:rsid w:val="0025174E"/>
    <w:rsid w:val="00252B6A"/>
    <w:rsid w:val="00253603"/>
    <w:rsid w:val="00257D06"/>
    <w:rsid w:val="00260E58"/>
    <w:rsid w:val="00261CA3"/>
    <w:rsid w:val="00263A2D"/>
    <w:rsid w:val="00270740"/>
    <w:rsid w:val="00270934"/>
    <w:rsid w:val="002764BF"/>
    <w:rsid w:val="00276FA4"/>
    <w:rsid w:val="00281EEC"/>
    <w:rsid w:val="00281F4B"/>
    <w:rsid w:val="00282A49"/>
    <w:rsid w:val="00287249"/>
    <w:rsid w:val="00287F43"/>
    <w:rsid w:val="00291C51"/>
    <w:rsid w:val="0029225C"/>
    <w:rsid w:val="00294AAA"/>
    <w:rsid w:val="002958A0"/>
    <w:rsid w:val="00296ADC"/>
    <w:rsid w:val="00297D98"/>
    <w:rsid w:val="002A0289"/>
    <w:rsid w:val="002A2E1D"/>
    <w:rsid w:val="002A339F"/>
    <w:rsid w:val="002A38D7"/>
    <w:rsid w:val="002A457E"/>
    <w:rsid w:val="002A703D"/>
    <w:rsid w:val="002B085E"/>
    <w:rsid w:val="002B5869"/>
    <w:rsid w:val="002B7151"/>
    <w:rsid w:val="002B7CB4"/>
    <w:rsid w:val="002D07A1"/>
    <w:rsid w:val="002D0BFF"/>
    <w:rsid w:val="002D17BF"/>
    <w:rsid w:val="002D2ED7"/>
    <w:rsid w:val="002D4396"/>
    <w:rsid w:val="002D53F2"/>
    <w:rsid w:val="002D5558"/>
    <w:rsid w:val="002D55BA"/>
    <w:rsid w:val="002D580E"/>
    <w:rsid w:val="002E266A"/>
    <w:rsid w:val="002E3390"/>
    <w:rsid w:val="002E4C7A"/>
    <w:rsid w:val="002E55CE"/>
    <w:rsid w:val="002F1B44"/>
    <w:rsid w:val="002F4E43"/>
    <w:rsid w:val="002F679E"/>
    <w:rsid w:val="0031088B"/>
    <w:rsid w:val="00313D01"/>
    <w:rsid w:val="00315CD3"/>
    <w:rsid w:val="003215FF"/>
    <w:rsid w:val="00323E24"/>
    <w:rsid w:val="003245F5"/>
    <w:rsid w:val="00326821"/>
    <w:rsid w:val="00326E8F"/>
    <w:rsid w:val="003304F4"/>
    <w:rsid w:val="003321D1"/>
    <w:rsid w:val="00345B4E"/>
    <w:rsid w:val="00346B00"/>
    <w:rsid w:val="0035317A"/>
    <w:rsid w:val="00353BF1"/>
    <w:rsid w:val="00354C48"/>
    <w:rsid w:val="00355614"/>
    <w:rsid w:val="00355954"/>
    <w:rsid w:val="00355B45"/>
    <w:rsid w:val="0036188F"/>
    <w:rsid w:val="00361D2C"/>
    <w:rsid w:val="00365446"/>
    <w:rsid w:val="003654B6"/>
    <w:rsid w:val="0036710F"/>
    <w:rsid w:val="003712CE"/>
    <w:rsid w:val="00371D2E"/>
    <w:rsid w:val="00373396"/>
    <w:rsid w:val="003738B3"/>
    <w:rsid w:val="00373AE4"/>
    <w:rsid w:val="00373BBD"/>
    <w:rsid w:val="00385ED0"/>
    <w:rsid w:val="003871DC"/>
    <w:rsid w:val="003920CD"/>
    <w:rsid w:val="003942DC"/>
    <w:rsid w:val="00394D6D"/>
    <w:rsid w:val="003A0E98"/>
    <w:rsid w:val="003B339C"/>
    <w:rsid w:val="003B783A"/>
    <w:rsid w:val="003C14BB"/>
    <w:rsid w:val="003C1B9A"/>
    <w:rsid w:val="003C246E"/>
    <w:rsid w:val="003C254C"/>
    <w:rsid w:val="003C6166"/>
    <w:rsid w:val="003C780F"/>
    <w:rsid w:val="003D1B6B"/>
    <w:rsid w:val="003D1CCD"/>
    <w:rsid w:val="003D2256"/>
    <w:rsid w:val="003D28A1"/>
    <w:rsid w:val="003D74CC"/>
    <w:rsid w:val="003E1467"/>
    <w:rsid w:val="003F0610"/>
    <w:rsid w:val="003F202B"/>
    <w:rsid w:val="003F256C"/>
    <w:rsid w:val="003F40DA"/>
    <w:rsid w:val="003F579E"/>
    <w:rsid w:val="00400A94"/>
    <w:rsid w:val="00406C04"/>
    <w:rsid w:val="004139F3"/>
    <w:rsid w:val="0041696E"/>
    <w:rsid w:val="004237FF"/>
    <w:rsid w:val="00423DA9"/>
    <w:rsid w:val="004262BE"/>
    <w:rsid w:val="00427580"/>
    <w:rsid w:val="00433C34"/>
    <w:rsid w:val="00434BB1"/>
    <w:rsid w:val="004407A7"/>
    <w:rsid w:val="004407C3"/>
    <w:rsid w:val="00440BD9"/>
    <w:rsid w:val="004523F2"/>
    <w:rsid w:val="00453CA8"/>
    <w:rsid w:val="004544FE"/>
    <w:rsid w:val="0046564C"/>
    <w:rsid w:val="00466760"/>
    <w:rsid w:val="00467F85"/>
    <w:rsid w:val="00471039"/>
    <w:rsid w:val="00471635"/>
    <w:rsid w:val="0047318A"/>
    <w:rsid w:val="00475BF7"/>
    <w:rsid w:val="004801A3"/>
    <w:rsid w:val="00480BE4"/>
    <w:rsid w:val="00484349"/>
    <w:rsid w:val="0048479D"/>
    <w:rsid w:val="00486090"/>
    <w:rsid w:val="004909DF"/>
    <w:rsid w:val="004934C6"/>
    <w:rsid w:val="00495DFF"/>
    <w:rsid w:val="00496252"/>
    <w:rsid w:val="0049645E"/>
    <w:rsid w:val="00496981"/>
    <w:rsid w:val="00497196"/>
    <w:rsid w:val="004973BE"/>
    <w:rsid w:val="004B049A"/>
    <w:rsid w:val="004B27DD"/>
    <w:rsid w:val="004B283B"/>
    <w:rsid w:val="004B3AB4"/>
    <w:rsid w:val="004B4ACA"/>
    <w:rsid w:val="004B52C8"/>
    <w:rsid w:val="004B5361"/>
    <w:rsid w:val="004C2A40"/>
    <w:rsid w:val="004C3AC3"/>
    <w:rsid w:val="004C3C6D"/>
    <w:rsid w:val="004C65A0"/>
    <w:rsid w:val="004C7707"/>
    <w:rsid w:val="004D2455"/>
    <w:rsid w:val="004D2CF6"/>
    <w:rsid w:val="004D78A3"/>
    <w:rsid w:val="004E2993"/>
    <w:rsid w:val="004F24E1"/>
    <w:rsid w:val="004F30AE"/>
    <w:rsid w:val="00500336"/>
    <w:rsid w:val="00501E08"/>
    <w:rsid w:val="0050660C"/>
    <w:rsid w:val="005075F5"/>
    <w:rsid w:val="00511525"/>
    <w:rsid w:val="00511598"/>
    <w:rsid w:val="00511735"/>
    <w:rsid w:val="00520DF2"/>
    <w:rsid w:val="005228D1"/>
    <w:rsid w:val="00523013"/>
    <w:rsid w:val="0052767E"/>
    <w:rsid w:val="0053026D"/>
    <w:rsid w:val="00534138"/>
    <w:rsid w:val="00534EAA"/>
    <w:rsid w:val="00535107"/>
    <w:rsid w:val="005379AF"/>
    <w:rsid w:val="00540A16"/>
    <w:rsid w:val="00541401"/>
    <w:rsid w:val="00542BE8"/>
    <w:rsid w:val="00551287"/>
    <w:rsid w:val="00552AF2"/>
    <w:rsid w:val="00554832"/>
    <w:rsid w:val="00555BC8"/>
    <w:rsid w:val="0055647A"/>
    <w:rsid w:val="005564F6"/>
    <w:rsid w:val="0057055E"/>
    <w:rsid w:val="0057273A"/>
    <w:rsid w:val="0057335D"/>
    <w:rsid w:val="0057340C"/>
    <w:rsid w:val="00575E57"/>
    <w:rsid w:val="00580A11"/>
    <w:rsid w:val="00582252"/>
    <w:rsid w:val="00584757"/>
    <w:rsid w:val="00590E02"/>
    <w:rsid w:val="0059201C"/>
    <w:rsid w:val="005968F2"/>
    <w:rsid w:val="005A0752"/>
    <w:rsid w:val="005A21EB"/>
    <w:rsid w:val="005A3BBD"/>
    <w:rsid w:val="005A56C7"/>
    <w:rsid w:val="005B01CD"/>
    <w:rsid w:val="005B09B1"/>
    <w:rsid w:val="005B09CF"/>
    <w:rsid w:val="005B0B88"/>
    <w:rsid w:val="005B1344"/>
    <w:rsid w:val="005B15A2"/>
    <w:rsid w:val="005B47E9"/>
    <w:rsid w:val="005B4CDE"/>
    <w:rsid w:val="005C31D2"/>
    <w:rsid w:val="005C4CBE"/>
    <w:rsid w:val="005C4E72"/>
    <w:rsid w:val="005C7DA0"/>
    <w:rsid w:val="005D5A59"/>
    <w:rsid w:val="005D7661"/>
    <w:rsid w:val="005E5A20"/>
    <w:rsid w:val="005F248A"/>
    <w:rsid w:val="005F2611"/>
    <w:rsid w:val="005F3C19"/>
    <w:rsid w:val="005F6731"/>
    <w:rsid w:val="00603384"/>
    <w:rsid w:val="0060383C"/>
    <w:rsid w:val="006107D3"/>
    <w:rsid w:val="00613A1C"/>
    <w:rsid w:val="00613DE2"/>
    <w:rsid w:val="00616791"/>
    <w:rsid w:val="00620A24"/>
    <w:rsid w:val="00620A28"/>
    <w:rsid w:val="00621772"/>
    <w:rsid w:val="00623FF8"/>
    <w:rsid w:val="00624885"/>
    <w:rsid w:val="0062657B"/>
    <w:rsid w:val="00627AF6"/>
    <w:rsid w:val="006301DF"/>
    <w:rsid w:val="0063121F"/>
    <w:rsid w:val="006326CC"/>
    <w:rsid w:val="00633766"/>
    <w:rsid w:val="00635E73"/>
    <w:rsid w:val="0064340B"/>
    <w:rsid w:val="00643AF3"/>
    <w:rsid w:val="0064752D"/>
    <w:rsid w:val="006475AE"/>
    <w:rsid w:val="0065122B"/>
    <w:rsid w:val="00651C37"/>
    <w:rsid w:val="00654617"/>
    <w:rsid w:val="0065486F"/>
    <w:rsid w:val="00655E93"/>
    <w:rsid w:val="00656F51"/>
    <w:rsid w:val="0066045C"/>
    <w:rsid w:val="00663AFA"/>
    <w:rsid w:val="0067020B"/>
    <w:rsid w:val="0067070B"/>
    <w:rsid w:val="0067111E"/>
    <w:rsid w:val="0067664C"/>
    <w:rsid w:val="00680FCC"/>
    <w:rsid w:val="0068136B"/>
    <w:rsid w:val="00681566"/>
    <w:rsid w:val="00682C14"/>
    <w:rsid w:val="006844C8"/>
    <w:rsid w:val="00690211"/>
    <w:rsid w:val="006956F4"/>
    <w:rsid w:val="006975F4"/>
    <w:rsid w:val="006A2048"/>
    <w:rsid w:val="006A280F"/>
    <w:rsid w:val="006A2BC8"/>
    <w:rsid w:val="006A3E56"/>
    <w:rsid w:val="006A7200"/>
    <w:rsid w:val="006B28ED"/>
    <w:rsid w:val="006B2D45"/>
    <w:rsid w:val="006B3901"/>
    <w:rsid w:val="006C687F"/>
    <w:rsid w:val="006D391F"/>
    <w:rsid w:val="006D56FA"/>
    <w:rsid w:val="006D7470"/>
    <w:rsid w:val="006D7BCA"/>
    <w:rsid w:val="006E0189"/>
    <w:rsid w:val="006E2292"/>
    <w:rsid w:val="006E39A3"/>
    <w:rsid w:val="006E5551"/>
    <w:rsid w:val="006F15BF"/>
    <w:rsid w:val="006F1E07"/>
    <w:rsid w:val="006F212E"/>
    <w:rsid w:val="006F2E4B"/>
    <w:rsid w:val="006F6526"/>
    <w:rsid w:val="0070175B"/>
    <w:rsid w:val="00704846"/>
    <w:rsid w:val="007111DC"/>
    <w:rsid w:val="00712D26"/>
    <w:rsid w:val="00712F1C"/>
    <w:rsid w:val="0071392D"/>
    <w:rsid w:val="007254E0"/>
    <w:rsid w:val="0072788D"/>
    <w:rsid w:val="00734F66"/>
    <w:rsid w:val="007353BE"/>
    <w:rsid w:val="00737BEF"/>
    <w:rsid w:val="007401D1"/>
    <w:rsid w:val="007459A4"/>
    <w:rsid w:val="007459EB"/>
    <w:rsid w:val="00746457"/>
    <w:rsid w:val="00746D24"/>
    <w:rsid w:val="00750CF4"/>
    <w:rsid w:val="00751E6D"/>
    <w:rsid w:val="00752C4F"/>
    <w:rsid w:val="007542AE"/>
    <w:rsid w:val="007577D2"/>
    <w:rsid w:val="00757CDD"/>
    <w:rsid w:val="007624F2"/>
    <w:rsid w:val="0076560D"/>
    <w:rsid w:val="0076578F"/>
    <w:rsid w:val="00765975"/>
    <w:rsid w:val="007745F5"/>
    <w:rsid w:val="00775366"/>
    <w:rsid w:val="00776853"/>
    <w:rsid w:val="007771B7"/>
    <w:rsid w:val="007842F4"/>
    <w:rsid w:val="00786CCD"/>
    <w:rsid w:val="007879FF"/>
    <w:rsid w:val="00787C60"/>
    <w:rsid w:val="007911FD"/>
    <w:rsid w:val="00792C73"/>
    <w:rsid w:val="007A54FE"/>
    <w:rsid w:val="007A5B7D"/>
    <w:rsid w:val="007A6CFC"/>
    <w:rsid w:val="007B2BCC"/>
    <w:rsid w:val="007B53D0"/>
    <w:rsid w:val="007B66CE"/>
    <w:rsid w:val="007B755B"/>
    <w:rsid w:val="007C1E2C"/>
    <w:rsid w:val="007C2FCC"/>
    <w:rsid w:val="007C5A24"/>
    <w:rsid w:val="007C78D6"/>
    <w:rsid w:val="007D2175"/>
    <w:rsid w:val="007D363F"/>
    <w:rsid w:val="007D42DA"/>
    <w:rsid w:val="007D4CB4"/>
    <w:rsid w:val="007D5863"/>
    <w:rsid w:val="007D5CCD"/>
    <w:rsid w:val="007D7568"/>
    <w:rsid w:val="007E0538"/>
    <w:rsid w:val="007E0C31"/>
    <w:rsid w:val="007E3623"/>
    <w:rsid w:val="007F33BB"/>
    <w:rsid w:val="007F3411"/>
    <w:rsid w:val="007F4ADB"/>
    <w:rsid w:val="007F4C96"/>
    <w:rsid w:val="00800729"/>
    <w:rsid w:val="00804BC5"/>
    <w:rsid w:val="00810DD8"/>
    <w:rsid w:val="0081315F"/>
    <w:rsid w:val="00814CEB"/>
    <w:rsid w:val="00816E80"/>
    <w:rsid w:val="008173B9"/>
    <w:rsid w:val="00817E72"/>
    <w:rsid w:val="0082099D"/>
    <w:rsid w:val="00822123"/>
    <w:rsid w:val="008256D6"/>
    <w:rsid w:val="00835D43"/>
    <w:rsid w:val="00843073"/>
    <w:rsid w:val="008435F3"/>
    <w:rsid w:val="0084583B"/>
    <w:rsid w:val="008513DF"/>
    <w:rsid w:val="00851F4B"/>
    <w:rsid w:val="00853728"/>
    <w:rsid w:val="00856B34"/>
    <w:rsid w:val="0086103F"/>
    <w:rsid w:val="00863661"/>
    <w:rsid w:val="00865835"/>
    <w:rsid w:val="00867D9D"/>
    <w:rsid w:val="008738E1"/>
    <w:rsid w:val="00874249"/>
    <w:rsid w:val="00874E80"/>
    <w:rsid w:val="00875DA4"/>
    <w:rsid w:val="00875FAF"/>
    <w:rsid w:val="00880B37"/>
    <w:rsid w:val="00881C1F"/>
    <w:rsid w:val="008826F0"/>
    <w:rsid w:val="00882AFA"/>
    <w:rsid w:val="0088505E"/>
    <w:rsid w:val="00885351"/>
    <w:rsid w:val="00892181"/>
    <w:rsid w:val="00895D11"/>
    <w:rsid w:val="00895F21"/>
    <w:rsid w:val="008A08D9"/>
    <w:rsid w:val="008A1EAA"/>
    <w:rsid w:val="008A2E37"/>
    <w:rsid w:val="008A764B"/>
    <w:rsid w:val="008A789A"/>
    <w:rsid w:val="008B185A"/>
    <w:rsid w:val="008B3269"/>
    <w:rsid w:val="008B5065"/>
    <w:rsid w:val="008B645D"/>
    <w:rsid w:val="008C10A4"/>
    <w:rsid w:val="008C264C"/>
    <w:rsid w:val="008C5D64"/>
    <w:rsid w:val="008D7A5E"/>
    <w:rsid w:val="008E00E5"/>
    <w:rsid w:val="008E0BBE"/>
    <w:rsid w:val="008E0FB9"/>
    <w:rsid w:val="008E120A"/>
    <w:rsid w:val="008E2239"/>
    <w:rsid w:val="008E4D9D"/>
    <w:rsid w:val="009006AA"/>
    <w:rsid w:val="00901456"/>
    <w:rsid w:val="009068CF"/>
    <w:rsid w:val="00907640"/>
    <w:rsid w:val="00917829"/>
    <w:rsid w:val="00922A7E"/>
    <w:rsid w:val="00924515"/>
    <w:rsid w:val="00925CFD"/>
    <w:rsid w:val="009314B6"/>
    <w:rsid w:val="009319A2"/>
    <w:rsid w:val="00935FCB"/>
    <w:rsid w:val="0094594E"/>
    <w:rsid w:val="00947EDB"/>
    <w:rsid w:val="00950829"/>
    <w:rsid w:val="009511AD"/>
    <w:rsid w:val="00956BB2"/>
    <w:rsid w:val="00957D44"/>
    <w:rsid w:val="00962874"/>
    <w:rsid w:val="009630EE"/>
    <w:rsid w:val="009641EF"/>
    <w:rsid w:val="009646AF"/>
    <w:rsid w:val="00967F31"/>
    <w:rsid w:val="0097191A"/>
    <w:rsid w:val="0097325F"/>
    <w:rsid w:val="00975A8A"/>
    <w:rsid w:val="0098140E"/>
    <w:rsid w:val="009823D0"/>
    <w:rsid w:val="009834F5"/>
    <w:rsid w:val="009849BA"/>
    <w:rsid w:val="00984D3B"/>
    <w:rsid w:val="00986757"/>
    <w:rsid w:val="0099016F"/>
    <w:rsid w:val="0099479F"/>
    <w:rsid w:val="009A1EB0"/>
    <w:rsid w:val="009A41DC"/>
    <w:rsid w:val="009A68E3"/>
    <w:rsid w:val="009A7FC6"/>
    <w:rsid w:val="009B0068"/>
    <w:rsid w:val="009B2589"/>
    <w:rsid w:val="009B5850"/>
    <w:rsid w:val="009B58FD"/>
    <w:rsid w:val="009B7793"/>
    <w:rsid w:val="009C038C"/>
    <w:rsid w:val="009C09BA"/>
    <w:rsid w:val="009C145E"/>
    <w:rsid w:val="009C4357"/>
    <w:rsid w:val="009C5248"/>
    <w:rsid w:val="009C77C5"/>
    <w:rsid w:val="009D04FD"/>
    <w:rsid w:val="009D3CD5"/>
    <w:rsid w:val="009D6C62"/>
    <w:rsid w:val="009D75FF"/>
    <w:rsid w:val="009E1C87"/>
    <w:rsid w:val="009E3962"/>
    <w:rsid w:val="009E416F"/>
    <w:rsid w:val="009E64FB"/>
    <w:rsid w:val="009F1419"/>
    <w:rsid w:val="009F4411"/>
    <w:rsid w:val="009F4656"/>
    <w:rsid w:val="009F4931"/>
    <w:rsid w:val="009F4E60"/>
    <w:rsid w:val="009F608A"/>
    <w:rsid w:val="009F7DF5"/>
    <w:rsid w:val="00A03824"/>
    <w:rsid w:val="00A06083"/>
    <w:rsid w:val="00A10F81"/>
    <w:rsid w:val="00A11F4D"/>
    <w:rsid w:val="00A153E7"/>
    <w:rsid w:val="00A169FB"/>
    <w:rsid w:val="00A21583"/>
    <w:rsid w:val="00A222A6"/>
    <w:rsid w:val="00A33B47"/>
    <w:rsid w:val="00A36F51"/>
    <w:rsid w:val="00A40173"/>
    <w:rsid w:val="00A43F29"/>
    <w:rsid w:val="00A518FE"/>
    <w:rsid w:val="00A52EA9"/>
    <w:rsid w:val="00A537DE"/>
    <w:rsid w:val="00A549B9"/>
    <w:rsid w:val="00A55FD4"/>
    <w:rsid w:val="00A60006"/>
    <w:rsid w:val="00A60DB4"/>
    <w:rsid w:val="00A626D0"/>
    <w:rsid w:val="00A66A3D"/>
    <w:rsid w:val="00A71423"/>
    <w:rsid w:val="00A71E2F"/>
    <w:rsid w:val="00A74264"/>
    <w:rsid w:val="00A7541C"/>
    <w:rsid w:val="00A822F2"/>
    <w:rsid w:val="00A827DC"/>
    <w:rsid w:val="00A92AE1"/>
    <w:rsid w:val="00A9370F"/>
    <w:rsid w:val="00A94B89"/>
    <w:rsid w:val="00A95476"/>
    <w:rsid w:val="00AA1BD3"/>
    <w:rsid w:val="00AA63B8"/>
    <w:rsid w:val="00AB02CE"/>
    <w:rsid w:val="00AB1EAD"/>
    <w:rsid w:val="00AB49FE"/>
    <w:rsid w:val="00AB5D22"/>
    <w:rsid w:val="00AC4241"/>
    <w:rsid w:val="00AC5424"/>
    <w:rsid w:val="00AD17FB"/>
    <w:rsid w:val="00AD3DFF"/>
    <w:rsid w:val="00AD4CE2"/>
    <w:rsid w:val="00AD5654"/>
    <w:rsid w:val="00AE0AAB"/>
    <w:rsid w:val="00AE106E"/>
    <w:rsid w:val="00AE1C70"/>
    <w:rsid w:val="00AE4915"/>
    <w:rsid w:val="00AE544D"/>
    <w:rsid w:val="00AE75E2"/>
    <w:rsid w:val="00AF28D9"/>
    <w:rsid w:val="00AF3ACA"/>
    <w:rsid w:val="00AF3EC3"/>
    <w:rsid w:val="00AF3F2C"/>
    <w:rsid w:val="00B00159"/>
    <w:rsid w:val="00B037D5"/>
    <w:rsid w:val="00B06914"/>
    <w:rsid w:val="00B077B1"/>
    <w:rsid w:val="00B1050F"/>
    <w:rsid w:val="00B11447"/>
    <w:rsid w:val="00B1345A"/>
    <w:rsid w:val="00B138B0"/>
    <w:rsid w:val="00B13C04"/>
    <w:rsid w:val="00B14FDD"/>
    <w:rsid w:val="00B15494"/>
    <w:rsid w:val="00B1739A"/>
    <w:rsid w:val="00B20E06"/>
    <w:rsid w:val="00B22E80"/>
    <w:rsid w:val="00B231CB"/>
    <w:rsid w:val="00B249B8"/>
    <w:rsid w:val="00B25CCD"/>
    <w:rsid w:val="00B32151"/>
    <w:rsid w:val="00B332F3"/>
    <w:rsid w:val="00B37C4F"/>
    <w:rsid w:val="00B40FAF"/>
    <w:rsid w:val="00B422DF"/>
    <w:rsid w:val="00B4450A"/>
    <w:rsid w:val="00B5094C"/>
    <w:rsid w:val="00B50CE2"/>
    <w:rsid w:val="00B51D79"/>
    <w:rsid w:val="00B656C5"/>
    <w:rsid w:val="00B676F1"/>
    <w:rsid w:val="00B70544"/>
    <w:rsid w:val="00B70AD7"/>
    <w:rsid w:val="00B73DBC"/>
    <w:rsid w:val="00B774F1"/>
    <w:rsid w:val="00B77C18"/>
    <w:rsid w:val="00B80424"/>
    <w:rsid w:val="00B80A0C"/>
    <w:rsid w:val="00B80B25"/>
    <w:rsid w:val="00B85E10"/>
    <w:rsid w:val="00B87BC5"/>
    <w:rsid w:val="00B90701"/>
    <w:rsid w:val="00B9255C"/>
    <w:rsid w:val="00B93D19"/>
    <w:rsid w:val="00B94572"/>
    <w:rsid w:val="00B95893"/>
    <w:rsid w:val="00B967D0"/>
    <w:rsid w:val="00BA0AED"/>
    <w:rsid w:val="00BA7237"/>
    <w:rsid w:val="00BB0ED8"/>
    <w:rsid w:val="00BB2930"/>
    <w:rsid w:val="00BB2BC3"/>
    <w:rsid w:val="00BB42FF"/>
    <w:rsid w:val="00BB4AB6"/>
    <w:rsid w:val="00BB5551"/>
    <w:rsid w:val="00BB5DA7"/>
    <w:rsid w:val="00BB5EF1"/>
    <w:rsid w:val="00BC0C62"/>
    <w:rsid w:val="00BC349D"/>
    <w:rsid w:val="00BC5C50"/>
    <w:rsid w:val="00BC7A88"/>
    <w:rsid w:val="00BD050E"/>
    <w:rsid w:val="00BD121C"/>
    <w:rsid w:val="00BE4353"/>
    <w:rsid w:val="00BF5A71"/>
    <w:rsid w:val="00BF7C6D"/>
    <w:rsid w:val="00BF7FCB"/>
    <w:rsid w:val="00C00EF1"/>
    <w:rsid w:val="00C044AC"/>
    <w:rsid w:val="00C108A0"/>
    <w:rsid w:val="00C148AA"/>
    <w:rsid w:val="00C17CC2"/>
    <w:rsid w:val="00C20991"/>
    <w:rsid w:val="00C217F6"/>
    <w:rsid w:val="00C2343E"/>
    <w:rsid w:val="00C24469"/>
    <w:rsid w:val="00C26022"/>
    <w:rsid w:val="00C30782"/>
    <w:rsid w:val="00C34669"/>
    <w:rsid w:val="00C35F78"/>
    <w:rsid w:val="00C3708B"/>
    <w:rsid w:val="00C376C9"/>
    <w:rsid w:val="00C6767D"/>
    <w:rsid w:val="00C72ADF"/>
    <w:rsid w:val="00C80F94"/>
    <w:rsid w:val="00C832FF"/>
    <w:rsid w:val="00C9263F"/>
    <w:rsid w:val="00C92B72"/>
    <w:rsid w:val="00C9663C"/>
    <w:rsid w:val="00CA06B1"/>
    <w:rsid w:val="00CA2571"/>
    <w:rsid w:val="00CA4ADF"/>
    <w:rsid w:val="00CA51D5"/>
    <w:rsid w:val="00CA5840"/>
    <w:rsid w:val="00CA78BB"/>
    <w:rsid w:val="00CC2AD3"/>
    <w:rsid w:val="00CC3423"/>
    <w:rsid w:val="00CC4A6B"/>
    <w:rsid w:val="00CC6555"/>
    <w:rsid w:val="00CD1638"/>
    <w:rsid w:val="00CD1A7A"/>
    <w:rsid w:val="00CD1C91"/>
    <w:rsid w:val="00CD326A"/>
    <w:rsid w:val="00CD43AD"/>
    <w:rsid w:val="00CD7098"/>
    <w:rsid w:val="00CE449C"/>
    <w:rsid w:val="00CE5AEC"/>
    <w:rsid w:val="00CF1A29"/>
    <w:rsid w:val="00CF6E3D"/>
    <w:rsid w:val="00D007D7"/>
    <w:rsid w:val="00D012EA"/>
    <w:rsid w:val="00D01A83"/>
    <w:rsid w:val="00D0454F"/>
    <w:rsid w:val="00D04D0B"/>
    <w:rsid w:val="00D05231"/>
    <w:rsid w:val="00D121EF"/>
    <w:rsid w:val="00D130F8"/>
    <w:rsid w:val="00D17E53"/>
    <w:rsid w:val="00D249EF"/>
    <w:rsid w:val="00D268F1"/>
    <w:rsid w:val="00D27B2F"/>
    <w:rsid w:val="00D301B2"/>
    <w:rsid w:val="00D33837"/>
    <w:rsid w:val="00D400A3"/>
    <w:rsid w:val="00D45715"/>
    <w:rsid w:val="00D45ADE"/>
    <w:rsid w:val="00D47E98"/>
    <w:rsid w:val="00D52853"/>
    <w:rsid w:val="00D53EF4"/>
    <w:rsid w:val="00D547DE"/>
    <w:rsid w:val="00D5581B"/>
    <w:rsid w:val="00D56ED0"/>
    <w:rsid w:val="00D57CCD"/>
    <w:rsid w:val="00D62D05"/>
    <w:rsid w:val="00D646F5"/>
    <w:rsid w:val="00D666A8"/>
    <w:rsid w:val="00D668A3"/>
    <w:rsid w:val="00D713F1"/>
    <w:rsid w:val="00D7264C"/>
    <w:rsid w:val="00D74DFD"/>
    <w:rsid w:val="00D75989"/>
    <w:rsid w:val="00D81A78"/>
    <w:rsid w:val="00D828A2"/>
    <w:rsid w:val="00D83CE2"/>
    <w:rsid w:val="00D872B6"/>
    <w:rsid w:val="00D938A7"/>
    <w:rsid w:val="00D94281"/>
    <w:rsid w:val="00D948BC"/>
    <w:rsid w:val="00D957E7"/>
    <w:rsid w:val="00D96E13"/>
    <w:rsid w:val="00DA1717"/>
    <w:rsid w:val="00DA3E36"/>
    <w:rsid w:val="00DA5182"/>
    <w:rsid w:val="00DA5323"/>
    <w:rsid w:val="00DA5F9D"/>
    <w:rsid w:val="00DA6BE0"/>
    <w:rsid w:val="00DA7C1C"/>
    <w:rsid w:val="00DB0918"/>
    <w:rsid w:val="00DB1847"/>
    <w:rsid w:val="00DB19D0"/>
    <w:rsid w:val="00DB2460"/>
    <w:rsid w:val="00DB2E9D"/>
    <w:rsid w:val="00DB37A8"/>
    <w:rsid w:val="00DB3EE4"/>
    <w:rsid w:val="00DC206E"/>
    <w:rsid w:val="00DC2394"/>
    <w:rsid w:val="00DC3158"/>
    <w:rsid w:val="00DC3781"/>
    <w:rsid w:val="00DC693B"/>
    <w:rsid w:val="00DD21B4"/>
    <w:rsid w:val="00DD28D2"/>
    <w:rsid w:val="00DD4028"/>
    <w:rsid w:val="00DD45F5"/>
    <w:rsid w:val="00DD48DC"/>
    <w:rsid w:val="00DE1084"/>
    <w:rsid w:val="00DE1135"/>
    <w:rsid w:val="00DE11F1"/>
    <w:rsid w:val="00DE14CA"/>
    <w:rsid w:val="00DE2C8A"/>
    <w:rsid w:val="00DE33BF"/>
    <w:rsid w:val="00DE36D5"/>
    <w:rsid w:val="00DE4EA1"/>
    <w:rsid w:val="00DE5672"/>
    <w:rsid w:val="00DF1E11"/>
    <w:rsid w:val="00DF621B"/>
    <w:rsid w:val="00DF6672"/>
    <w:rsid w:val="00E00AF5"/>
    <w:rsid w:val="00E0274D"/>
    <w:rsid w:val="00E04633"/>
    <w:rsid w:val="00E10F28"/>
    <w:rsid w:val="00E14550"/>
    <w:rsid w:val="00E14B16"/>
    <w:rsid w:val="00E15117"/>
    <w:rsid w:val="00E15639"/>
    <w:rsid w:val="00E1576B"/>
    <w:rsid w:val="00E17AA7"/>
    <w:rsid w:val="00E23195"/>
    <w:rsid w:val="00E23F43"/>
    <w:rsid w:val="00E2582F"/>
    <w:rsid w:val="00E27694"/>
    <w:rsid w:val="00E276AA"/>
    <w:rsid w:val="00E3294A"/>
    <w:rsid w:val="00E34F58"/>
    <w:rsid w:val="00E418AC"/>
    <w:rsid w:val="00E42B6C"/>
    <w:rsid w:val="00E462AF"/>
    <w:rsid w:val="00E4761B"/>
    <w:rsid w:val="00E520FA"/>
    <w:rsid w:val="00E527E4"/>
    <w:rsid w:val="00E571C4"/>
    <w:rsid w:val="00E65B87"/>
    <w:rsid w:val="00E66A85"/>
    <w:rsid w:val="00E75ED7"/>
    <w:rsid w:val="00E83856"/>
    <w:rsid w:val="00E86CDA"/>
    <w:rsid w:val="00E9184C"/>
    <w:rsid w:val="00E924D9"/>
    <w:rsid w:val="00EA21EF"/>
    <w:rsid w:val="00EA4247"/>
    <w:rsid w:val="00EA44D7"/>
    <w:rsid w:val="00EA722B"/>
    <w:rsid w:val="00EB0F79"/>
    <w:rsid w:val="00EB18FB"/>
    <w:rsid w:val="00EB2BD5"/>
    <w:rsid w:val="00EB4C33"/>
    <w:rsid w:val="00EC1555"/>
    <w:rsid w:val="00EC2004"/>
    <w:rsid w:val="00EC4EC1"/>
    <w:rsid w:val="00EC6E21"/>
    <w:rsid w:val="00ED2EF7"/>
    <w:rsid w:val="00ED388C"/>
    <w:rsid w:val="00ED3A20"/>
    <w:rsid w:val="00EE0A54"/>
    <w:rsid w:val="00EE2E2C"/>
    <w:rsid w:val="00EE32FA"/>
    <w:rsid w:val="00EE4511"/>
    <w:rsid w:val="00EE4886"/>
    <w:rsid w:val="00EF022C"/>
    <w:rsid w:val="00EF0A63"/>
    <w:rsid w:val="00EF2C28"/>
    <w:rsid w:val="00EF2F0F"/>
    <w:rsid w:val="00EF3B89"/>
    <w:rsid w:val="00EF4A6A"/>
    <w:rsid w:val="00EF6E6A"/>
    <w:rsid w:val="00F17C42"/>
    <w:rsid w:val="00F2179C"/>
    <w:rsid w:val="00F22DC2"/>
    <w:rsid w:val="00F234AC"/>
    <w:rsid w:val="00F25521"/>
    <w:rsid w:val="00F25B12"/>
    <w:rsid w:val="00F27305"/>
    <w:rsid w:val="00F31651"/>
    <w:rsid w:val="00F31C2D"/>
    <w:rsid w:val="00F31E77"/>
    <w:rsid w:val="00F361FF"/>
    <w:rsid w:val="00F4486A"/>
    <w:rsid w:val="00F52949"/>
    <w:rsid w:val="00F53C1B"/>
    <w:rsid w:val="00F56B2C"/>
    <w:rsid w:val="00F718B2"/>
    <w:rsid w:val="00F76336"/>
    <w:rsid w:val="00F77315"/>
    <w:rsid w:val="00F80D2F"/>
    <w:rsid w:val="00F95043"/>
    <w:rsid w:val="00F962C7"/>
    <w:rsid w:val="00F976DC"/>
    <w:rsid w:val="00FA06FE"/>
    <w:rsid w:val="00FA272E"/>
    <w:rsid w:val="00FA2B15"/>
    <w:rsid w:val="00FA39CE"/>
    <w:rsid w:val="00FA6CAB"/>
    <w:rsid w:val="00FB042C"/>
    <w:rsid w:val="00FB360A"/>
    <w:rsid w:val="00FB4F94"/>
    <w:rsid w:val="00FC2CAE"/>
    <w:rsid w:val="00FC45FC"/>
    <w:rsid w:val="00FC53B6"/>
    <w:rsid w:val="00FC6C4B"/>
    <w:rsid w:val="00FD0284"/>
    <w:rsid w:val="00FD2845"/>
    <w:rsid w:val="00FD2B24"/>
    <w:rsid w:val="00FD6CD8"/>
    <w:rsid w:val="00FE036E"/>
    <w:rsid w:val="00FE3A60"/>
    <w:rsid w:val="00FE7C21"/>
    <w:rsid w:val="00FF14D7"/>
    <w:rsid w:val="00FF2248"/>
    <w:rsid w:val="00FF33E4"/>
    <w:rsid w:val="00FF53C7"/>
    <w:rsid w:val="00FF5542"/>
    <w:rsid w:val="00FF60B4"/>
    <w:rsid w:val="00FF76D5"/>
    <w:rsid w:val="00FF7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F9480BD"/>
  <w15:docId w15:val="{E3877AE4-77EC-4069-8E04-0C83757FD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0401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922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12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2FB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112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12FBA"/>
  </w:style>
  <w:style w:type="paragraph" w:styleId="Zpat">
    <w:name w:val="footer"/>
    <w:basedOn w:val="Normln"/>
    <w:link w:val="ZpatChar"/>
    <w:uiPriority w:val="99"/>
    <w:unhideWhenUsed/>
    <w:rsid w:val="00112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12FBA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F36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F361F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973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lnweb">
    <w:name w:val="Normal (Web)"/>
    <w:basedOn w:val="Normln"/>
    <w:uiPriority w:val="99"/>
    <w:semiHidden/>
    <w:unhideWhenUsed/>
    <w:rsid w:val="002A2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7624F2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04019D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textovodkaz">
    <w:name w:val="Hyperlink"/>
    <w:basedOn w:val="Standardnpsmoodstavce"/>
    <w:uiPriority w:val="99"/>
    <w:semiHidden/>
    <w:unhideWhenUsed/>
    <w:rsid w:val="0004019D"/>
    <w:rPr>
      <w:color w:val="0000FF"/>
      <w:u w:val="single"/>
    </w:rPr>
  </w:style>
  <w:style w:type="character" w:customStyle="1" w:styleId="paramtitle">
    <w:name w:val="param_title"/>
    <w:basedOn w:val="Standardnpsmoodstavce"/>
    <w:rsid w:val="005A56C7"/>
  </w:style>
  <w:style w:type="character" w:customStyle="1" w:styleId="helpmark">
    <w:name w:val="helpmark"/>
    <w:basedOn w:val="Standardnpsmoodstavce"/>
    <w:rsid w:val="005A56C7"/>
  </w:style>
  <w:style w:type="paragraph" w:styleId="Odstavecseseznamem">
    <w:name w:val="List Paragraph"/>
    <w:basedOn w:val="Normln"/>
    <w:uiPriority w:val="34"/>
    <w:qFormat/>
    <w:rsid w:val="006A2BC8"/>
    <w:pPr>
      <w:ind w:left="720"/>
      <w:contextualSpacing/>
    </w:pPr>
  </w:style>
  <w:style w:type="paragraph" w:styleId="Bezmezer">
    <w:name w:val="No Spacing"/>
    <w:uiPriority w:val="1"/>
    <w:qFormat/>
    <w:rsid w:val="00C20991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29225C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48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65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5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9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81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24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318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13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6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44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6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74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26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76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96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8FC24-664B-4F7E-89CC-363C1FC54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11</Pages>
  <Words>2572</Words>
  <Characters>15180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</dc:creator>
  <cp:lastModifiedBy>Štěpáníková Martina</cp:lastModifiedBy>
  <cp:revision>12</cp:revision>
  <cp:lastPrinted>2016-11-11T13:40:00Z</cp:lastPrinted>
  <dcterms:created xsi:type="dcterms:W3CDTF">2018-12-28T10:32:00Z</dcterms:created>
  <dcterms:modified xsi:type="dcterms:W3CDTF">2021-02-11T14:46:00Z</dcterms:modified>
</cp:coreProperties>
</file>